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4ED093" w14:textId="77777777" w:rsidR="00ED1CA0" w:rsidRPr="006B1C1A" w:rsidRDefault="009200F3" w:rsidP="009200F3">
      <w:pPr>
        <w:spacing w:after="0"/>
        <w:ind w:left="-709"/>
        <w:jc w:val="center"/>
        <w:rPr>
          <w:rFonts w:cs="Times New Roman"/>
          <w:b/>
          <w:bCs/>
          <w:color w:val="0070C0"/>
          <w:sz w:val="24"/>
          <w:lang w:val="en-GB"/>
        </w:rPr>
      </w:pPr>
      <w:r w:rsidRPr="006B1C1A">
        <w:rPr>
          <w:rFonts w:cs="Times New Roman"/>
          <w:b/>
          <w:bCs/>
          <w:color w:val="0070C0"/>
          <w:sz w:val="24"/>
          <w:lang w:val="en-GB"/>
        </w:rPr>
        <w:t xml:space="preserve">DRAFT </w:t>
      </w:r>
      <w:r w:rsidR="00ED1CA0" w:rsidRPr="006B1C1A">
        <w:rPr>
          <w:rFonts w:cs="Times New Roman"/>
          <w:b/>
          <w:bCs/>
          <w:color w:val="0070C0"/>
          <w:sz w:val="24"/>
          <w:lang w:val="en-GB"/>
        </w:rPr>
        <w:t>PROGRAMME</w:t>
      </w:r>
    </w:p>
    <w:p w14:paraId="3CA49CB3" w14:textId="77777777" w:rsidR="00E32770" w:rsidRPr="006B1C1A" w:rsidRDefault="00893C6C" w:rsidP="00902723">
      <w:pPr>
        <w:spacing w:after="0"/>
        <w:ind w:left="-709"/>
        <w:jc w:val="center"/>
        <w:rPr>
          <w:rFonts w:cs="Times New Roman"/>
          <w:b/>
          <w:bCs/>
          <w:caps/>
          <w:color w:val="0070C0"/>
          <w:sz w:val="24"/>
          <w:lang w:val="en-GB"/>
        </w:rPr>
      </w:pPr>
      <w:r w:rsidRPr="006B1C1A">
        <w:rPr>
          <w:rFonts w:cs="Times New Roman"/>
          <w:b/>
          <w:bCs/>
          <w:caps/>
          <w:color w:val="0070C0"/>
          <w:sz w:val="24"/>
          <w:lang w:val="en-GB"/>
        </w:rPr>
        <w:t>Meeting of the Intergovernmental commission for Cross border cooperation of the Republic of Latvia and the Republic of Lithuania</w:t>
      </w:r>
    </w:p>
    <w:p w14:paraId="121C5E44" w14:textId="77777777" w:rsidR="00ED1CA0" w:rsidRPr="006B1C1A" w:rsidRDefault="00BF2FF6" w:rsidP="00902723">
      <w:pPr>
        <w:spacing w:after="0"/>
        <w:ind w:left="-709"/>
        <w:jc w:val="center"/>
        <w:rPr>
          <w:rFonts w:cs="Times New Roman"/>
          <w:b/>
          <w:bCs/>
          <w:color w:val="0070C0"/>
          <w:sz w:val="24"/>
          <w:lang w:val="en-GB"/>
        </w:rPr>
      </w:pPr>
      <w:r>
        <w:rPr>
          <w:rFonts w:cs="Times New Roman"/>
          <w:b/>
          <w:bCs/>
          <w:color w:val="0070C0"/>
          <w:sz w:val="24"/>
          <w:lang w:val="en-GB"/>
        </w:rPr>
        <w:t>09</w:t>
      </w:r>
      <w:r w:rsidR="00ED1CA0" w:rsidRPr="006B1C1A">
        <w:rPr>
          <w:rFonts w:cs="Times New Roman"/>
          <w:b/>
          <w:bCs/>
          <w:color w:val="0070C0"/>
          <w:sz w:val="24"/>
          <w:lang w:val="en-GB"/>
        </w:rPr>
        <w:t xml:space="preserve"> </w:t>
      </w:r>
      <w:r>
        <w:rPr>
          <w:rFonts w:cs="Times New Roman"/>
          <w:b/>
          <w:bCs/>
          <w:color w:val="0070C0"/>
          <w:sz w:val="24"/>
          <w:lang w:val="en-GB"/>
        </w:rPr>
        <w:t>September</w:t>
      </w:r>
      <w:r w:rsidR="00ED1CA0" w:rsidRPr="006B1C1A">
        <w:rPr>
          <w:rFonts w:cs="Times New Roman"/>
          <w:b/>
          <w:bCs/>
          <w:color w:val="0070C0"/>
          <w:sz w:val="24"/>
          <w:lang w:val="en-GB"/>
        </w:rPr>
        <w:t xml:space="preserve"> 20</w:t>
      </w:r>
      <w:r w:rsidR="004C7721" w:rsidRPr="006B1C1A">
        <w:rPr>
          <w:rFonts w:cs="Times New Roman"/>
          <w:b/>
          <w:bCs/>
          <w:color w:val="0070C0"/>
          <w:sz w:val="24"/>
          <w:lang w:val="en-GB"/>
        </w:rPr>
        <w:t>20</w:t>
      </w:r>
    </w:p>
    <w:p w14:paraId="77905A18" w14:textId="77777777" w:rsidR="00C05518" w:rsidRDefault="00C05518" w:rsidP="004B1237">
      <w:pPr>
        <w:spacing w:after="0" w:line="240" w:lineRule="auto"/>
        <w:ind w:left="-709"/>
        <w:rPr>
          <w:rFonts w:cs="Times New Roman"/>
          <w:lang w:val="en-GB"/>
        </w:rPr>
      </w:pPr>
    </w:p>
    <w:p w14:paraId="0C8B7648" w14:textId="38C64427" w:rsidR="005F3E1A" w:rsidRDefault="00C05EB1" w:rsidP="004B1237">
      <w:pPr>
        <w:spacing w:after="0" w:line="240" w:lineRule="auto"/>
        <w:ind w:left="-709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cs="Times New Roman"/>
          <w:lang w:val="en-GB"/>
        </w:rPr>
        <w:t>Venue</w:t>
      </w:r>
      <w:r w:rsidR="005F3E1A">
        <w:rPr>
          <w:rFonts w:cs="Times New Roman"/>
          <w:lang w:val="en-GB"/>
        </w:rPr>
        <w:t xml:space="preserve"> (Video Conference)</w:t>
      </w:r>
      <w:r>
        <w:rPr>
          <w:rFonts w:cs="Times New Roman"/>
          <w:lang w:val="en-GB"/>
        </w:rPr>
        <w:t>:</w:t>
      </w:r>
      <w:r w:rsidR="004B1237" w:rsidRPr="004B1237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</w:p>
    <w:p w14:paraId="65590502" w14:textId="5A6D73C2" w:rsidR="00ED1CA0" w:rsidRDefault="00FF2C83" w:rsidP="004B1237">
      <w:pPr>
        <w:spacing w:after="0" w:line="240" w:lineRule="auto"/>
        <w:ind w:left="-709"/>
        <w:rPr>
          <w:rFonts w:cs="Times New Roman"/>
          <w:bCs/>
          <w:lang w:val="en-GB"/>
        </w:rPr>
      </w:pPr>
      <w:r>
        <w:rPr>
          <w:rFonts w:cs="Times New Roman"/>
          <w:bCs/>
          <w:lang w:val="en-GB"/>
        </w:rPr>
        <w:t>Ministry of the Interior of the Republic of Lithuania</w:t>
      </w:r>
      <w:r w:rsidR="005F3E1A">
        <w:rPr>
          <w:rFonts w:cs="Times New Roman"/>
          <w:bCs/>
          <w:lang w:val="en-GB"/>
        </w:rPr>
        <w:t>;</w:t>
      </w:r>
    </w:p>
    <w:p w14:paraId="281EB51A" w14:textId="2930619C" w:rsidR="005F3E1A" w:rsidRDefault="005F3E1A" w:rsidP="004B1237">
      <w:pPr>
        <w:spacing w:after="0" w:line="240" w:lineRule="auto"/>
        <w:ind w:left="-709"/>
        <w:rPr>
          <w:rFonts w:cs="Times New Roman"/>
          <w:bCs/>
          <w:lang w:val="en-GB"/>
        </w:rPr>
      </w:pPr>
      <w:r>
        <w:rPr>
          <w:rFonts w:cs="Times New Roman"/>
          <w:lang w:val="en-GB"/>
        </w:rPr>
        <w:t xml:space="preserve">Ministry of the </w:t>
      </w:r>
      <w:r w:rsidRPr="005F3E1A">
        <w:rPr>
          <w:rFonts w:cs="Times New Roman"/>
          <w:lang w:val="en-GB"/>
        </w:rPr>
        <w:t>Environmental Protection and Regional Development of the Republic of Latvia</w:t>
      </w:r>
      <w:r>
        <w:rPr>
          <w:rFonts w:cs="Times New Roman"/>
          <w:lang w:val="en-GB"/>
        </w:rPr>
        <w:t>.</w:t>
      </w:r>
    </w:p>
    <w:p w14:paraId="0A245512" w14:textId="77777777" w:rsidR="00FF2C83" w:rsidRPr="006B1C1A" w:rsidRDefault="00FF2C83" w:rsidP="004B1237">
      <w:pPr>
        <w:spacing w:after="0" w:line="240" w:lineRule="auto"/>
        <w:ind w:left="-709"/>
        <w:rPr>
          <w:rFonts w:cs="Times New Roman"/>
          <w:lang w:val="en-GB"/>
        </w:rPr>
      </w:pPr>
    </w:p>
    <w:p w14:paraId="2322014F" w14:textId="77777777" w:rsidR="00893C6C" w:rsidRPr="006B1C1A" w:rsidRDefault="00893C6C" w:rsidP="00902723">
      <w:pPr>
        <w:spacing w:after="0" w:line="240" w:lineRule="auto"/>
        <w:ind w:left="-709"/>
        <w:jc w:val="center"/>
        <w:rPr>
          <w:rFonts w:cs="Times New Roman"/>
          <w:lang w:val="en-GB"/>
        </w:rPr>
      </w:pPr>
    </w:p>
    <w:p w14:paraId="6A98F688" w14:textId="77777777" w:rsidR="002E5A52" w:rsidRPr="006B1C1A" w:rsidRDefault="004C7721" w:rsidP="00B970FC">
      <w:pPr>
        <w:spacing w:after="0" w:line="240" w:lineRule="auto"/>
        <w:ind w:hanging="426"/>
        <w:rPr>
          <w:rFonts w:cs="Times New Roman"/>
          <w:b/>
          <w:bCs/>
          <w:u w:val="single"/>
          <w:lang w:val="en-GB"/>
        </w:rPr>
      </w:pPr>
      <w:r w:rsidRPr="006B1C1A">
        <w:rPr>
          <w:rFonts w:cs="Times New Roman"/>
          <w:b/>
          <w:bCs/>
          <w:u w:val="single"/>
          <w:lang w:val="en-GB"/>
        </w:rPr>
        <w:t>Lithuanian d</w:t>
      </w:r>
      <w:r w:rsidR="002E5A52" w:rsidRPr="006B1C1A">
        <w:rPr>
          <w:rFonts w:cs="Times New Roman"/>
          <w:b/>
          <w:bCs/>
          <w:u w:val="single"/>
          <w:lang w:val="en-GB"/>
        </w:rPr>
        <w:t>elegation:</w:t>
      </w:r>
    </w:p>
    <w:p w14:paraId="0936C083" w14:textId="77777777" w:rsidR="00533156" w:rsidRPr="006B1C1A" w:rsidRDefault="00533156" w:rsidP="00B970FC">
      <w:pPr>
        <w:spacing w:after="0" w:line="240" w:lineRule="auto"/>
        <w:ind w:hanging="426"/>
        <w:jc w:val="center"/>
        <w:rPr>
          <w:rFonts w:cs="Times New Roman"/>
          <w:b/>
          <w:bCs/>
          <w:lang w:val="en-GB"/>
        </w:rPr>
      </w:pPr>
    </w:p>
    <w:p w14:paraId="148413CB" w14:textId="77777777" w:rsidR="00E75B4B" w:rsidRDefault="00862DC6" w:rsidP="00C05518">
      <w:pPr>
        <w:pStyle w:val="Sraopastraipa"/>
        <w:numPr>
          <w:ilvl w:val="0"/>
          <w:numId w:val="3"/>
        </w:numPr>
        <w:spacing w:after="0" w:line="240" w:lineRule="auto"/>
        <w:ind w:left="0" w:hanging="426"/>
        <w:jc w:val="both"/>
        <w:rPr>
          <w:rFonts w:cs="Times New Roman"/>
          <w:lang w:val="en-GB"/>
        </w:rPr>
      </w:pPr>
      <w:r w:rsidRPr="006B1C1A">
        <w:rPr>
          <w:rFonts w:cs="Times New Roman"/>
          <w:lang w:val="en-GB"/>
        </w:rPr>
        <w:t xml:space="preserve">T. Tamulevičius, </w:t>
      </w:r>
      <w:r w:rsidR="00893C6C" w:rsidRPr="006B1C1A">
        <w:rPr>
          <w:rFonts w:cs="Times New Roman"/>
          <w:lang w:val="en-GB"/>
        </w:rPr>
        <w:t>Vice-Minister of the Interior of the Republic of Lithuania</w:t>
      </w:r>
      <w:r w:rsidR="00E75B4B" w:rsidRPr="006B1C1A">
        <w:rPr>
          <w:rFonts w:cs="Times New Roman"/>
          <w:lang w:val="en-GB"/>
        </w:rPr>
        <w:t>;</w:t>
      </w:r>
    </w:p>
    <w:p w14:paraId="0DF744CB" w14:textId="18A77700" w:rsidR="005F3E1A" w:rsidRPr="005F3E1A" w:rsidRDefault="005F3E1A" w:rsidP="00C05518">
      <w:pPr>
        <w:pStyle w:val="Sraopastraipa"/>
        <w:numPr>
          <w:ilvl w:val="0"/>
          <w:numId w:val="3"/>
        </w:numPr>
        <w:spacing w:after="0" w:line="240" w:lineRule="auto"/>
        <w:jc w:val="both"/>
        <w:rPr>
          <w:rFonts w:cs="Times New Roman"/>
          <w:lang w:val="en-GB"/>
        </w:rPr>
      </w:pPr>
      <w:r w:rsidRPr="005F3E1A">
        <w:rPr>
          <w:rFonts w:cs="Times New Roman"/>
          <w:lang w:val="en-GB"/>
        </w:rPr>
        <w:t xml:space="preserve">H.E. Mr </w:t>
      </w:r>
      <w:r w:rsidR="00C05518" w:rsidRPr="00C05518">
        <w:rPr>
          <w:rFonts w:cs="Times New Roman"/>
        </w:rPr>
        <w:t>A</w:t>
      </w:r>
      <w:r w:rsidR="00C05518">
        <w:rPr>
          <w:rFonts w:cs="Times New Roman"/>
        </w:rPr>
        <w:t>.</w:t>
      </w:r>
      <w:r w:rsidR="00C05518" w:rsidRPr="00C05518">
        <w:rPr>
          <w:rFonts w:cs="Times New Roman"/>
        </w:rPr>
        <w:t xml:space="preserve"> Žurauskas</w:t>
      </w:r>
      <w:r w:rsidRPr="005F3E1A">
        <w:rPr>
          <w:rFonts w:cs="Times New Roman"/>
          <w:lang w:val="en-GB"/>
        </w:rPr>
        <w:t>, Ambassador Extraordinary and Plenipotentiary of the Republic of L</w:t>
      </w:r>
      <w:r w:rsidR="00C05518">
        <w:rPr>
          <w:rFonts w:cs="Times New Roman"/>
          <w:lang w:val="en-GB"/>
        </w:rPr>
        <w:t>ithuania to the Republic of Latvia</w:t>
      </w:r>
      <w:r w:rsidRPr="005F3E1A">
        <w:rPr>
          <w:rFonts w:cs="Times New Roman"/>
          <w:lang w:val="en-GB"/>
        </w:rPr>
        <w:t>;</w:t>
      </w:r>
    </w:p>
    <w:p w14:paraId="29F8210C" w14:textId="33FEB50A" w:rsidR="00862DC6" w:rsidRPr="006B1C1A" w:rsidRDefault="00862DC6" w:rsidP="00C05518">
      <w:pPr>
        <w:pStyle w:val="Sraopastraipa"/>
        <w:numPr>
          <w:ilvl w:val="0"/>
          <w:numId w:val="3"/>
        </w:numPr>
        <w:spacing w:after="0" w:line="240" w:lineRule="auto"/>
        <w:ind w:left="0" w:hanging="426"/>
        <w:jc w:val="both"/>
        <w:rPr>
          <w:rFonts w:cs="Times New Roman"/>
          <w:lang w:val="en-GB"/>
        </w:rPr>
      </w:pPr>
      <w:r w:rsidRPr="006B1C1A">
        <w:rPr>
          <w:rFonts w:cs="Times New Roman"/>
          <w:lang w:val="en-GB"/>
        </w:rPr>
        <w:t>M</w:t>
      </w:r>
      <w:r w:rsidR="005F3E1A">
        <w:rPr>
          <w:rFonts w:cs="Times New Roman"/>
          <w:lang w:val="en-GB"/>
        </w:rPr>
        <w:t>.</w:t>
      </w:r>
      <w:r w:rsidRPr="006B1C1A">
        <w:rPr>
          <w:rFonts w:cs="Times New Roman"/>
          <w:lang w:val="en-GB"/>
        </w:rPr>
        <w:t xml:space="preserve"> Narmontas, Vice-Minister of </w:t>
      </w:r>
      <w:r w:rsidR="00C02E9E" w:rsidRPr="006B1C1A">
        <w:rPr>
          <w:rFonts w:cs="Times New Roman"/>
          <w:lang w:val="en-GB"/>
        </w:rPr>
        <w:t>Environment</w:t>
      </w:r>
      <w:r w:rsidRPr="006B1C1A">
        <w:rPr>
          <w:rFonts w:cs="Times New Roman"/>
          <w:lang w:val="en-GB"/>
        </w:rPr>
        <w:t xml:space="preserve"> of the Republic of Lithuania</w:t>
      </w:r>
      <w:r w:rsidR="00C02E9E" w:rsidRPr="006B1C1A">
        <w:rPr>
          <w:rFonts w:cs="Times New Roman"/>
          <w:lang w:val="en-GB"/>
        </w:rPr>
        <w:t>;</w:t>
      </w:r>
    </w:p>
    <w:p w14:paraId="2F189C15" w14:textId="4D74191F" w:rsidR="00C02E9E" w:rsidRPr="006B1C1A" w:rsidRDefault="00C02E9E" w:rsidP="00C05518">
      <w:pPr>
        <w:pStyle w:val="Sraopastraipa"/>
        <w:numPr>
          <w:ilvl w:val="0"/>
          <w:numId w:val="3"/>
        </w:numPr>
        <w:spacing w:after="0" w:line="240" w:lineRule="auto"/>
        <w:ind w:left="0" w:hanging="426"/>
        <w:jc w:val="both"/>
        <w:rPr>
          <w:rFonts w:cs="Times New Roman"/>
          <w:lang w:val="en-GB"/>
        </w:rPr>
      </w:pPr>
      <w:r w:rsidRPr="006B1C1A">
        <w:rPr>
          <w:rFonts w:cs="Times New Roman"/>
          <w:lang w:val="en-GB"/>
        </w:rPr>
        <w:t>N</w:t>
      </w:r>
      <w:r w:rsidR="005F3E1A">
        <w:rPr>
          <w:rFonts w:cs="Times New Roman"/>
          <w:lang w:val="en-GB"/>
        </w:rPr>
        <w:t>.</w:t>
      </w:r>
      <w:r w:rsidRPr="006B1C1A">
        <w:rPr>
          <w:rFonts w:cs="Times New Roman"/>
          <w:lang w:val="en-GB"/>
        </w:rPr>
        <w:t xml:space="preserve"> Germanas, Vice-Minister of the Foreign Affairs of the Republic of Lithuania;</w:t>
      </w:r>
    </w:p>
    <w:p w14:paraId="5E28997C" w14:textId="77777777" w:rsidR="00893C6C" w:rsidRPr="006B1C1A" w:rsidRDefault="00862DC6" w:rsidP="00C05518">
      <w:pPr>
        <w:pStyle w:val="Sraopastraipa"/>
        <w:numPr>
          <w:ilvl w:val="0"/>
          <w:numId w:val="3"/>
        </w:numPr>
        <w:spacing w:after="0" w:line="240" w:lineRule="auto"/>
        <w:ind w:left="0" w:hanging="426"/>
        <w:jc w:val="both"/>
        <w:rPr>
          <w:rFonts w:cs="Times New Roman"/>
          <w:lang w:val="en-GB"/>
        </w:rPr>
      </w:pPr>
      <w:r w:rsidRPr="006B1C1A">
        <w:rPr>
          <w:rFonts w:cs="Times New Roman"/>
          <w:lang w:val="en-GB"/>
        </w:rPr>
        <w:t>L. Šemetulstytė;</w:t>
      </w:r>
      <w:r w:rsidR="00C02E9E" w:rsidRPr="006B1C1A">
        <w:rPr>
          <w:rFonts w:cs="Times New Roman"/>
          <w:lang w:val="en-GB"/>
        </w:rPr>
        <w:t xml:space="preserve"> Director of the EU Investments and International Programmes Department; Ministry of the Interior of the Republic of Lithuania;</w:t>
      </w:r>
    </w:p>
    <w:p w14:paraId="56950B4E" w14:textId="77777777" w:rsidR="00862DC6" w:rsidRDefault="00862DC6" w:rsidP="00C05518">
      <w:pPr>
        <w:pStyle w:val="Sraopastraipa"/>
        <w:numPr>
          <w:ilvl w:val="0"/>
          <w:numId w:val="3"/>
        </w:numPr>
        <w:spacing w:after="0" w:line="240" w:lineRule="auto"/>
        <w:ind w:left="0" w:hanging="426"/>
        <w:jc w:val="both"/>
        <w:rPr>
          <w:rFonts w:cs="Times New Roman"/>
          <w:lang w:val="en-GB"/>
        </w:rPr>
      </w:pPr>
      <w:r w:rsidRPr="006B1C1A">
        <w:rPr>
          <w:rFonts w:cs="Times New Roman"/>
          <w:lang w:val="en-GB"/>
        </w:rPr>
        <w:t>R. Tamulevičiūtė</w:t>
      </w:r>
      <w:r w:rsidR="00C02E9E" w:rsidRPr="006B1C1A">
        <w:rPr>
          <w:rFonts w:cs="Times New Roman"/>
          <w:lang w:val="en-GB"/>
        </w:rPr>
        <w:t>, Head of the Regional Policy Group; Ministry of the Interior of the Republic of Lithuania</w:t>
      </w:r>
      <w:r w:rsidRPr="006B1C1A">
        <w:rPr>
          <w:rFonts w:cs="Times New Roman"/>
          <w:lang w:val="en-GB"/>
        </w:rPr>
        <w:t>;</w:t>
      </w:r>
    </w:p>
    <w:p w14:paraId="2EDF8056" w14:textId="77777777" w:rsidR="00862DC6" w:rsidRDefault="00862DC6" w:rsidP="00C05518">
      <w:pPr>
        <w:pStyle w:val="Sraopastraipa"/>
        <w:numPr>
          <w:ilvl w:val="0"/>
          <w:numId w:val="3"/>
        </w:numPr>
        <w:spacing w:after="0" w:line="240" w:lineRule="auto"/>
        <w:ind w:left="0" w:hanging="426"/>
        <w:jc w:val="both"/>
        <w:rPr>
          <w:rFonts w:cs="Times New Roman"/>
          <w:lang w:val="en-GB"/>
        </w:rPr>
      </w:pPr>
      <w:r w:rsidRPr="006B1C1A">
        <w:rPr>
          <w:rFonts w:cs="Times New Roman"/>
          <w:lang w:val="en-GB"/>
        </w:rPr>
        <w:t>G. Geimanaitė</w:t>
      </w:r>
      <w:r w:rsidR="00C02E9E" w:rsidRPr="006B1C1A">
        <w:rPr>
          <w:rFonts w:cs="Times New Roman"/>
          <w:lang w:val="en-GB"/>
        </w:rPr>
        <w:t>, Head of the International Cooperation Group, Ministry of the Interior of the Republic of Lithuania</w:t>
      </w:r>
      <w:r w:rsidRPr="006B1C1A">
        <w:rPr>
          <w:rFonts w:cs="Times New Roman"/>
          <w:lang w:val="en-GB"/>
        </w:rPr>
        <w:t>;</w:t>
      </w:r>
    </w:p>
    <w:p w14:paraId="4F4B2448" w14:textId="77777777" w:rsidR="00F30BC2" w:rsidRPr="00F30BC2" w:rsidRDefault="00F30BC2" w:rsidP="00C05518">
      <w:pPr>
        <w:pStyle w:val="Sraopastraipa"/>
        <w:numPr>
          <w:ilvl w:val="0"/>
          <w:numId w:val="3"/>
        </w:numPr>
        <w:spacing w:line="240" w:lineRule="auto"/>
        <w:rPr>
          <w:rFonts w:cs="Times New Roman"/>
          <w:lang w:val="en-GB"/>
        </w:rPr>
      </w:pPr>
      <w:r w:rsidRPr="00F30BC2">
        <w:rPr>
          <w:rFonts w:cs="Times New Roman"/>
          <w:lang w:val="en-GB"/>
        </w:rPr>
        <w:t xml:space="preserve">D. Jankūnaitė, </w:t>
      </w:r>
      <w:r>
        <w:rPr>
          <w:rFonts w:cs="Times New Roman"/>
          <w:lang w:val="en-GB"/>
        </w:rPr>
        <w:t xml:space="preserve">Head of </w:t>
      </w:r>
      <w:r w:rsidR="00AF3826">
        <w:rPr>
          <w:rFonts w:cs="Times New Roman"/>
          <w:lang w:val="en-GB"/>
        </w:rPr>
        <w:t xml:space="preserve">the </w:t>
      </w:r>
      <w:r>
        <w:rPr>
          <w:rFonts w:cs="Times New Roman"/>
          <w:lang w:val="en-GB"/>
        </w:rPr>
        <w:t xml:space="preserve">Territorial Cooperation Programmes Division, </w:t>
      </w:r>
      <w:r w:rsidRPr="00F30BC2">
        <w:rPr>
          <w:rFonts w:cs="Times New Roman"/>
          <w:lang w:val="en-GB"/>
        </w:rPr>
        <w:t>EU Investments and International Programmes Department</w:t>
      </w:r>
      <w:r w:rsidR="00AF3826">
        <w:rPr>
          <w:rFonts w:cs="Times New Roman"/>
          <w:lang w:val="en-GB"/>
        </w:rPr>
        <w:t>,</w:t>
      </w:r>
      <w:r w:rsidRPr="00F30BC2">
        <w:rPr>
          <w:rFonts w:cs="Times New Roman"/>
          <w:lang w:val="en-GB"/>
        </w:rPr>
        <w:t xml:space="preserve"> Ministry of the Interior of the Republic of Lithuania;</w:t>
      </w:r>
    </w:p>
    <w:p w14:paraId="10BBAB1C" w14:textId="77777777" w:rsidR="00862DC6" w:rsidRDefault="00862DC6" w:rsidP="00C05518">
      <w:pPr>
        <w:pStyle w:val="Sraopastraipa"/>
        <w:numPr>
          <w:ilvl w:val="0"/>
          <w:numId w:val="3"/>
        </w:numPr>
        <w:spacing w:after="0" w:line="240" w:lineRule="auto"/>
        <w:ind w:left="0" w:hanging="426"/>
        <w:jc w:val="both"/>
        <w:rPr>
          <w:rFonts w:cs="Times New Roman"/>
          <w:lang w:val="en-GB"/>
        </w:rPr>
      </w:pPr>
      <w:r w:rsidRPr="006B1C1A">
        <w:rPr>
          <w:rFonts w:cs="Times New Roman"/>
          <w:lang w:val="en-GB"/>
        </w:rPr>
        <w:t>K. Jurkšienė</w:t>
      </w:r>
      <w:r w:rsidR="00C02E9E" w:rsidRPr="006B1C1A">
        <w:rPr>
          <w:rFonts w:cs="Times New Roman"/>
          <w:lang w:val="en-GB"/>
        </w:rPr>
        <w:t xml:space="preserve">, </w:t>
      </w:r>
      <w:r w:rsidR="00FA108B" w:rsidRPr="006B1C1A">
        <w:rPr>
          <w:rFonts w:cs="Times New Roman"/>
          <w:lang w:val="en-GB"/>
        </w:rPr>
        <w:t xml:space="preserve">Adviser of International Cooperation Group, </w:t>
      </w:r>
      <w:r w:rsidR="00C02E9E" w:rsidRPr="006B1C1A">
        <w:rPr>
          <w:rFonts w:cs="Times New Roman"/>
          <w:lang w:val="en-GB"/>
        </w:rPr>
        <w:t>Ministry of the Interior of the Republic of Lithuania</w:t>
      </w:r>
      <w:r w:rsidRPr="006B1C1A">
        <w:rPr>
          <w:rFonts w:cs="Times New Roman"/>
          <w:lang w:val="en-GB"/>
        </w:rPr>
        <w:t>;</w:t>
      </w:r>
    </w:p>
    <w:p w14:paraId="0AA0198E" w14:textId="507DA463" w:rsidR="00F30BC2" w:rsidRPr="006B1C1A" w:rsidRDefault="00C05518" w:rsidP="00C05518">
      <w:pPr>
        <w:pStyle w:val="Sraopastraipa"/>
        <w:numPr>
          <w:ilvl w:val="0"/>
          <w:numId w:val="3"/>
        </w:numPr>
        <w:spacing w:after="0" w:line="240" w:lineRule="auto"/>
        <w:ind w:left="0" w:hanging="426"/>
        <w:jc w:val="both"/>
        <w:rPr>
          <w:rFonts w:cs="Times New Roman"/>
          <w:lang w:val="en-GB"/>
        </w:rPr>
      </w:pPr>
      <w:r>
        <w:rPr>
          <w:rFonts w:cs="Times New Roman"/>
          <w:lang w:val="en-GB"/>
        </w:rPr>
        <w:t xml:space="preserve">T. Antulis, </w:t>
      </w:r>
      <w:r w:rsidRPr="00C05518">
        <w:rPr>
          <w:rFonts w:cs="Times New Roman"/>
          <w:lang w:val="en-GB"/>
        </w:rPr>
        <w:t>Head of the  Group, Ministry of the Interior of the Republic of Lithuania</w:t>
      </w:r>
      <w:r w:rsidRPr="00C05518" w:rsidDel="005F3E1A">
        <w:rPr>
          <w:rFonts w:cs="Times New Roman"/>
          <w:lang w:val="en-GB"/>
        </w:rPr>
        <w:t xml:space="preserve"> </w:t>
      </w:r>
      <w:r w:rsidR="00F30BC2">
        <w:rPr>
          <w:rFonts w:cs="Times New Roman"/>
          <w:lang w:val="en-GB"/>
        </w:rPr>
        <w:t>;</w:t>
      </w:r>
    </w:p>
    <w:p w14:paraId="518AB15D" w14:textId="49CAC134" w:rsidR="00C05518" w:rsidRDefault="00C05518" w:rsidP="00C05518">
      <w:pPr>
        <w:pStyle w:val="Sraopastraipa"/>
        <w:numPr>
          <w:ilvl w:val="0"/>
          <w:numId w:val="3"/>
        </w:numPr>
        <w:spacing w:after="0" w:line="240" w:lineRule="auto"/>
        <w:ind w:left="0" w:hanging="426"/>
        <w:jc w:val="both"/>
        <w:rPr>
          <w:rFonts w:cs="Times New Roman"/>
          <w:lang w:val="en-GB"/>
        </w:rPr>
      </w:pPr>
      <w:r>
        <w:rPr>
          <w:rFonts w:cs="Times New Roman"/>
          <w:lang w:val="en-GB"/>
        </w:rPr>
        <w:t xml:space="preserve">I. M. Jankuvienė (TBC), </w:t>
      </w:r>
      <w:r w:rsidRPr="00C05518">
        <w:rPr>
          <w:rFonts w:cs="Times New Roman"/>
          <w:lang w:val="en-GB"/>
        </w:rPr>
        <w:t>Head of the International Cooperation Division of the Fire and Rescue Department under the Ministry of the Interior of the Republic of Lithuania</w:t>
      </w:r>
      <w:r>
        <w:rPr>
          <w:rFonts w:cs="Times New Roman"/>
          <w:lang w:val="en-GB"/>
        </w:rPr>
        <w:t>;</w:t>
      </w:r>
    </w:p>
    <w:p w14:paraId="3B0121E5" w14:textId="3C185541" w:rsidR="00862DC6" w:rsidRPr="006B1C1A" w:rsidRDefault="00862DC6" w:rsidP="00C05518">
      <w:pPr>
        <w:pStyle w:val="Sraopastraipa"/>
        <w:numPr>
          <w:ilvl w:val="0"/>
          <w:numId w:val="3"/>
        </w:numPr>
        <w:spacing w:after="0" w:line="240" w:lineRule="auto"/>
        <w:ind w:left="0" w:hanging="426"/>
        <w:jc w:val="both"/>
        <w:rPr>
          <w:rFonts w:cs="Times New Roman"/>
          <w:lang w:val="en-GB"/>
        </w:rPr>
      </w:pPr>
      <w:r w:rsidRPr="006B1C1A">
        <w:rPr>
          <w:rFonts w:cs="Times New Roman"/>
          <w:lang w:val="en-GB"/>
        </w:rPr>
        <w:t>M. Stanys</w:t>
      </w:r>
      <w:r w:rsidR="00C02E9E" w:rsidRPr="006B1C1A">
        <w:rPr>
          <w:rFonts w:cs="Times New Roman"/>
          <w:lang w:val="en-GB"/>
        </w:rPr>
        <w:t xml:space="preserve">, </w:t>
      </w:r>
      <w:r w:rsidR="005F3E1A">
        <w:rPr>
          <w:rFonts w:cs="Times New Roman"/>
          <w:lang w:val="en-GB"/>
        </w:rPr>
        <w:t xml:space="preserve">Second Secretary, </w:t>
      </w:r>
      <w:r w:rsidR="00C02E9E" w:rsidRPr="006B1C1A">
        <w:rPr>
          <w:rFonts w:cs="Times New Roman"/>
          <w:lang w:val="en-GB"/>
        </w:rPr>
        <w:t>Ministry of Foreign Affairs</w:t>
      </w:r>
      <w:r w:rsidRPr="006B1C1A">
        <w:rPr>
          <w:rFonts w:cs="Times New Roman"/>
          <w:lang w:val="en-GB"/>
        </w:rPr>
        <w:t>;</w:t>
      </w:r>
    </w:p>
    <w:p w14:paraId="357E28B5" w14:textId="77777777" w:rsidR="00862DC6" w:rsidRPr="006B1C1A" w:rsidRDefault="00862DC6" w:rsidP="00C05518">
      <w:pPr>
        <w:pStyle w:val="Sraopastraipa"/>
        <w:numPr>
          <w:ilvl w:val="0"/>
          <w:numId w:val="3"/>
        </w:numPr>
        <w:spacing w:after="0" w:line="240" w:lineRule="auto"/>
        <w:ind w:left="0" w:hanging="426"/>
        <w:jc w:val="both"/>
        <w:rPr>
          <w:rFonts w:cs="Times New Roman"/>
          <w:lang w:val="en-GB"/>
        </w:rPr>
      </w:pPr>
      <w:r w:rsidRPr="006B1C1A">
        <w:rPr>
          <w:rFonts w:cs="Times New Roman"/>
          <w:lang w:val="en-GB"/>
        </w:rPr>
        <w:t>A. Treinienė, Chief adviser, Ministry of Environment;</w:t>
      </w:r>
    </w:p>
    <w:p w14:paraId="43EC6B6A" w14:textId="77777777" w:rsidR="00862DC6" w:rsidRPr="006B1C1A" w:rsidRDefault="00862DC6" w:rsidP="00C05518">
      <w:pPr>
        <w:pStyle w:val="Sraopastraipa"/>
        <w:numPr>
          <w:ilvl w:val="0"/>
          <w:numId w:val="3"/>
        </w:numPr>
        <w:spacing w:after="0" w:line="240" w:lineRule="auto"/>
        <w:ind w:left="0" w:hanging="426"/>
        <w:jc w:val="both"/>
        <w:rPr>
          <w:rFonts w:cs="Times New Roman"/>
          <w:lang w:val="en-GB"/>
        </w:rPr>
      </w:pPr>
      <w:r w:rsidRPr="006B1C1A">
        <w:rPr>
          <w:rFonts w:cs="Times New Roman"/>
          <w:lang w:val="en-GB"/>
        </w:rPr>
        <w:t>J</w:t>
      </w:r>
      <w:r w:rsidR="00F30BC2">
        <w:rPr>
          <w:rFonts w:cs="Times New Roman"/>
          <w:lang w:val="en-GB"/>
        </w:rPr>
        <w:t>.</w:t>
      </w:r>
      <w:r w:rsidRPr="006B1C1A">
        <w:rPr>
          <w:rFonts w:cs="Times New Roman"/>
          <w:lang w:val="en-GB"/>
        </w:rPr>
        <w:t xml:space="preserve"> Šukštienė; Adviser, </w:t>
      </w:r>
      <w:r w:rsidR="0044387A" w:rsidRPr="0044387A">
        <w:rPr>
          <w:rFonts w:cs="Times New Roman"/>
        </w:rPr>
        <w:t>Networks and Int</w:t>
      </w:r>
      <w:r w:rsidR="0044387A">
        <w:rPr>
          <w:rFonts w:cs="Times New Roman"/>
        </w:rPr>
        <w:t xml:space="preserve">ernational Relations Department, </w:t>
      </w:r>
      <w:r w:rsidRPr="006B1C1A">
        <w:rPr>
          <w:rFonts w:cs="Times New Roman"/>
          <w:lang w:val="en-GB"/>
        </w:rPr>
        <w:t>Ministry of Transport and Communications;</w:t>
      </w:r>
    </w:p>
    <w:p w14:paraId="5FE19C2B" w14:textId="77777777" w:rsidR="00862DC6" w:rsidRPr="006B1C1A" w:rsidRDefault="00862DC6" w:rsidP="00C05518">
      <w:pPr>
        <w:pStyle w:val="Sraopastraipa"/>
        <w:numPr>
          <w:ilvl w:val="0"/>
          <w:numId w:val="3"/>
        </w:numPr>
        <w:spacing w:after="0" w:line="240" w:lineRule="auto"/>
        <w:ind w:left="0" w:hanging="426"/>
        <w:jc w:val="both"/>
        <w:rPr>
          <w:rFonts w:cs="Times New Roman"/>
          <w:lang w:val="en-GB"/>
        </w:rPr>
      </w:pPr>
      <w:r w:rsidRPr="006B1C1A">
        <w:rPr>
          <w:rFonts w:cs="Times New Roman"/>
          <w:lang w:val="en-GB"/>
        </w:rPr>
        <w:t>K</w:t>
      </w:r>
      <w:r w:rsidR="00F30BC2">
        <w:rPr>
          <w:rFonts w:cs="Times New Roman"/>
          <w:lang w:val="en-GB"/>
        </w:rPr>
        <w:t>.</w:t>
      </w:r>
      <w:r w:rsidRPr="006B1C1A">
        <w:rPr>
          <w:rFonts w:cs="Times New Roman"/>
          <w:lang w:val="en-GB"/>
        </w:rPr>
        <w:t xml:space="preserve"> Semėnė; </w:t>
      </w:r>
      <w:r w:rsidR="006B1C1A">
        <w:rPr>
          <w:rFonts w:cs="Times New Roman"/>
          <w:lang w:val="en-GB"/>
        </w:rPr>
        <w:t xml:space="preserve">Director of </w:t>
      </w:r>
      <w:r w:rsidR="006B1C1A" w:rsidRPr="006B1C1A">
        <w:rPr>
          <w:rFonts w:cs="Times New Roman"/>
        </w:rPr>
        <w:t>Networks and International Relations Department</w:t>
      </w:r>
      <w:r w:rsidR="00AF3826">
        <w:rPr>
          <w:rFonts w:cs="Times New Roman"/>
        </w:rPr>
        <w:t>,</w:t>
      </w:r>
      <w:r w:rsidR="006B1C1A" w:rsidRPr="006B1C1A">
        <w:rPr>
          <w:rFonts w:cs="Times New Roman"/>
        </w:rPr>
        <w:t xml:space="preserve"> </w:t>
      </w:r>
      <w:r w:rsidRPr="006B1C1A">
        <w:rPr>
          <w:rFonts w:cs="Times New Roman"/>
          <w:lang w:val="en-GB"/>
        </w:rPr>
        <w:t>Ministry of Transport and Communications;</w:t>
      </w:r>
    </w:p>
    <w:p w14:paraId="6D311594" w14:textId="77777777" w:rsidR="00C02E9E" w:rsidRPr="006B1C1A" w:rsidRDefault="00C02E9E" w:rsidP="00C05518">
      <w:pPr>
        <w:pStyle w:val="Sraopastraipa"/>
        <w:numPr>
          <w:ilvl w:val="0"/>
          <w:numId w:val="3"/>
        </w:numPr>
        <w:spacing w:after="0" w:line="240" w:lineRule="auto"/>
        <w:jc w:val="both"/>
        <w:rPr>
          <w:rFonts w:cs="Times New Roman"/>
          <w:lang w:val="en-GB"/>
        </w:rPr>
      </w:pPr>
      <w:r w:rsidRPr="006B1C1A">
        <w:rPr>
          <w:rFonts w:cs="Times New Roman"/>
          <w:lang w:val="en-GB"/>
        </w:rPr>
        <w:t>V</w:t>
      </w:r>
      <w:r w:rsidR="00F30BC2">
        <w:rPr>
          <w:rFonts w:cs="Times New Roman"/>
          <w:lang w:val="en-GB"/>
        </w:rPr>
        <w:t>.</w:t>
      </w:r>
      <w:r w:rsidRPr="006B1C1A">
        <w:rPr>
          <w:rFonts w:cs="Times New Roman"/>
          <w:lang w:val="en-GB"/>
        </w:rPr>
        <w:t xml:space="preserve"> Gailius, </w:t>
      </w:r>
      <w:r w:rsidR="00FA108B" w:rsidRPr="006B1C1A">
        <w:rPr>
          <w:rFonts w:cs="Times New Roman"/>
          <w:lang w:val="en-GB"/>
        </w:rPr>
        <w:t>Mayor of Joniškis</w:t>
      </w:r>
      <w:r w:rsidRPr="006B1C1A">
        <w:rPr>
          <w:rFonts w:cs="Times New Roman"/>
          <w:lang w:val="en-GB"/>
        </w:rPr>
        <w:t xml:space="preserve"> </w:t>
      </w:r>
      <w:r w:rsidR="00FA108B" w:rsidRPr="006B1C1A">
        <w:rPr>
          <w:rFonts w:cs="Times New Roman"/>
          <w:lang w:val="en-GB"/>
        </w:rPr>
        <w:t>District Municipality</w:t>
      </w:r>
      <w:r w:rsidRPr="006B1C1A">
        <w:rPr>
          <w:rFonts w:cs="Times New Roman"/>
          <w:lang w:val="en-GB"/>
        </w:rPr>
        <w:t>;</w:t>
      </w:r>
    </w:p>
    <w:p w14:paraId="0F15C78E" w14:textId="77777777" w:rsidR="00C02E9E" w:rsidRPr="006B1C1A" w:rsidRDefault="00C02E9E" w:rsidP="00C05518">
      <w:pPr>
        <w:pStyle w:val="Sraopastraipa"/>
        <w:numPr>
          <w:ilvl w:val="0"/>
          <w:numId w:val="3"/>
        </w:numPr>
        <w:spacing w:after="0" w:line="240" w:lineRule="auto"/>
        <w:jc w:val="both"/>
        <w:rPr>
          <w:rFonts w:cs="Times New Roman"/>
          <w:lang w:val="en-GB"/>
        </w:rPr>
      </w:pPr>
      <w:r w:rsidRPr="006B1C1A">
        <w:rPr>
          <w:rFonts w:cs="Times New Roman"/>
          <w:lang w:val="en-GB"/>
        </w:rPr>
        <w:t>R</w:t>
      </w:r>
      <w:r w:rsidR="00F30BC2">
        <w:rPr>
          <w:rFonts w:cs="Times New Roman"/>
          <w:lang w:val="en-GB"/>
        </w:rPr>
        <w:t>.</w:t>
      </w:r>
      <w:r w:rsidRPr="006B1C1A">
        <w:rPr>
          <w:rFonts w:cs="Times New Roman"/>
          <w:lang w:val="en-GB"/>
        </w:rPr>
        <w:t xml:space="preserve"> Godeliauskas,</w:t>
      </w:r>
      <w:r w:rsidR="00FA108B" w:rsidRPr="006B1C1A">
        <w:rPr>
          <w:rFonts w:cs="Times New Roman"/>
          <w:lang w:val="en-GB"/>
        </w:rPr>
        <w:t xml:space="preserve"> Mayor of Rokiškis District Municipality</w:t>
      </w:r>
      <w:r w:rsidRPr="006B1C1A">
        <w:rPr>
          <w:rFonts w:cs="Times New Roman"/>
          <w:lang w:val="en-GB"/>
        </w:rPr>
        <w:t>;</w:t>
      </w:r>
    </w:p>
    <w:p w14:paraId="51953E91" w14:textId="77777777" w:rsidR="00C02E9E" w:rsidRPr="006B1C1A" w:rsidRDefault="00C02E9E" w:rsidP="00C05518">
      <w:pPr>
        <w:pStyle w:val="Sraopastraipa"/>
        <w:numPr>
          <w:ilvl w:val="0"/>
          <w:numId w:val="3"/>
        </w:numPr>
        <w:spacing w:after="0" w:line="240" w:lineRule="auto"/>
        <w:jc w:val="both"/>
        <w:rPr>
          <w:rFonts w:cs="Times New Roman"/>
          <w:lang w:val="en-GB"/>
        </w:rPr>
      </w:pPr>
      <w:r w:rsidRPr="006B1C1A">
        <w:rPr>
          <w:rFonts w:cs="Times New Roman"/>
          <w:lang w:val="en-GB"/>
        </w:rPr>
        <w:t>N</w:t>
      </w:r>
      <w:r w:rsidR="00F30BC2">
        <w:rPr>
          <w:rFonts w:cs="Times New Roman"/>
          <w:lang w:val="en-GB"/>
        </w:rPr>
        <w:t>.</w:t>
      </w:r>
      <w:r w:rsidRPr="006B1C1A">
        <w:rPr>
          <w:rFonts w:cs="Times New Roman"/>
          <w:lang w:val="en-GB"/>
        </w:rPr>
        <w:t xml:space="preserve"> Gusevas,</w:t>
      </w:r>
      <w:r w:rsidR="00FA108B" w:rsidRPr="006B1C1A">
        <w:rPr>
          <w:rFonts w:cs="Times New Roman"/>
          <w:lang w:val="en-GB"/>
        </w:rPr>
        <w:t xml:space="preserve"> Mayor of Zarasai District Municipality</w:t>
      </w:r>
      <w:r w:rsidRPr="006B1C1A">
        <w:rPr>
          <w:rFonts w:cs="Times New Roman"/>
          <w:lang w:val="en-GB"/>
        </w:rPr>
        <w:t>;</w:t>
      </w:r>
    </w:p>
    <w:p w14:paraId="658E326A" w14:textId="77777777" w:rsidR="00C02E9E" w:rsidRPr="006B1C1A" w:rsidRDefault="00C02E9E" w:rsidP="00C05518">
      <w:pPr>
        <w:pStyle w:val="Sraopastraipa"/>
        <w:numPr>
          <w:ilvl w:val="0"/>
          <w:numId w:val="3"/>
        </w:numPr>
        <w:spacing w:after="0" w:line="240" w:lineRule="auto"/>
        <w:jc w:val="both"/>
        <w:rPr>
          <w:rFonts w:cs="Times New Roman"/>
          <w:lang w:val="en-GB"/>
        </w:rPr>
      </w:pPr>
      <w:r w:rsidRPr="006B1C1A">
        <w:rPr>
          <w:rFonts w:cs="Times New Roman"/>
          <w:lang w:val="en-GB"/>
        </w:rPr>
        <w:t>V</w:t>
      </w:r>
      <w:r w:rsidR="00F30BC2">
        <w:rPr>
          <w:rFonts w:cs="Times New Roman"/>
          <w:lang w:val="en-GB"/>
        </w:rPr>
        <w:t>.</w:t>
      </w:r>
      <w:r w:rsidRPr="006B1C1A">
        <w:rPr>
          <w:rFonts w:cs="Times New Roman"/>
          <w:lang w:val="en-GB"/>
        </w:rPr>
        <w:t xml:space="preserve"> Jareckas, </w:t>
      </w:r>
      <w:r w:rsidR="00F30BC2">
        <w:rPr>
          <w:rFonts w:cs="Times New Roman"/>
          <w:lang w:val="en-GB"/>
        </w:rPr>
        <w:t>Mayor pf Biržai District Minicipality;</w:t>
      </w:r>
      <w:r w:rsidRPr="006B1C1A">
        <w:rPr>
          <w:rFonts w:cs="Times New Roman"/>
          <w:lang w:val="en-GB"/>
        </w:rPr>
        <w:t xml:space="preserve"> </w:t>
      </w:r>
    </w:p>
    <w:p w14:paraId="1B31025F" w14:textId="77777777" w:rsidR="00C02E9E" w:rsidRPr="006B1C1A" w:rsidRDefault="00C02E9E" w:rsidP="00C05518">
      <w:pPr>
        <w:pStyle w:val="Sraopastraipa"/>
        <w:numPr>
          <w:ilvl w:val="0"/>
          <w:numId w:val="3"/>
        </w:numPr>
        <w:spacing w:after="0" w:line="240" w:lineRule="auto"/>
        <w:jc w:val="both"/>
        <w:rPr>
          <w:rFonts w:cs="Times New Roman"/>
          <w:lang w:val="en-GB"/>
        </w:rPr>
      </w:pPr>
      <w:r w:rsidRPr="006B1C1A">
        <w:rPr>
          <w:rFonts w:cs="Times New Roman"/>
          <w:lang w:val="en-GB"/>
        </w:rPr>
        <w:t>V</w:t>
      </w:r>
      <w:r w:rsidR="00F30BC2">
        <w:rPr>
          <w:rFonts w:cs="Times New Roman"/>
          <w:lang w:val="en-GB"/>
        </w:rPr>
        <w:t>.</w:t>
      </w:r>
      <w:r w:rsidRPr="006B1C1A">
        <w:rPr>
          <w:rFonts w:cs="Times New Roman"/>
          <w:lang w:val="en-GB"/>
        </w:rPr>
        <w:t xml:space="preserve"> Macevičius,</w:t>
      </w:r>
      <w:r w:rsidR="00FA108B" w:rsidRPr="006B1C1A">
        <w:rPr>
          <w:rFonts w:cs="Times New Roman"/>
          <w:lang w:val="en-GB"/>
        </w:rPr>
        <w:t xml:space="preserve"> Mayor of </w:t>
      </w:r>
      <w:r w:rsidR="00F30BC2">
        <w:rPr>
          <w:rFonts w:cs="Times New Roman"/>
          <w:lang w:val="en-GB"/>
        </w:rPr>
        <w:t>Mažeikiai</w:t>
      </w:r>
      <w:r w:rsidR="00FA108B" w:rsidRPr="006B1C1A">
        <w:rPr>
          <w:rFonts w:cs="Times New Roman"/>
          <w:lang w:val="en-GB"/>
        </w:rPr>
        <w:t xml:space="preserve"> District Municipality</w:t>
      </w:r>
      <w:r w:rsidRPr="006B1C1A">
        <w:rPr>
          <w:rFonts w:cs="Times New Roman"/>
          <w:lang w:val="en-GB"/>
        </w:rPr>
        <w:t>;</w:t>
      </w:r>
    </w:p>
    <w:p w14:paraId="4234C5A3" w14:textId="77777777" w:rsidR="00862DC6" w:rsidRPr="006B1C1A" w:rsidRDefault="00C02E9E" w:rsidP="00C05518">
      <w:pPr>
        <w:pStyle w:val="Sraopastraipa"/>
        <w:numPr>
          <w:ilvl w:val="0"/>
          <w:numId w:val="3"/>
        </w:numPr>
        <w:spacing w:after="0" w:line="240" w:lineRule="auto"/>
        <w:jc w:val="both"/>
        <w:rPr>
          <w:rFonts w:cs="Times New Roman"/>
          <w:lang w:val="en-GB"/>
        </w:rPr>
      </w:pPr>
      <w:r w:rsidRPr="006B1C1A">
        <w:rPr>
          <w:rFonts w:cs="Times New Roman"/>
          <w:lang w:val="en-GB"/>
        </w:rPr>
        <w:t>P</w:t>
      </w:r>
      <w:r w:rsidR="00F30BC2">
        <w:rPr>
          <w:rFonts w:cs="Times New Roman"/>
          <w:lang w:val="en-GB"/>
        </w:rPr>
        <w:t>.</w:t>
      </w:r>
      <w:r w:rsidRPr="006B1C1A">
        <w:rPr>
          <w:rFonts w:cs="Times New Roman"/>
          <w:lang w:val="en-GB"/>
        </w:rPr>
        <w:t xml:space="preserve"> Pušinskas, </w:t>
      </w:r>
      <w:r w:rsidR="00FA108B" w:rsidRPr="006B1C1A">
        <w:rPr>
          <w:rFonts w:cs="Times New Roman"/>
          <w:lang w:val="en-GB"/>
        </w:rPr>
        <w:t>Mayor of Skuodas District Municipality</w:t>
      </w:r>
      <w:r w:rsidRPr="006B1C1A">
        <w:rPr>
          <w:rFonts w:cs="Times New Roman"/>
          <w:lang w:val="en-GB"/>
        </w:rPr>
        <w:t>.</w:t>
      </w:r>
    </w:p>
    <w:p w14:paraId="7D8ED0DB" w14:textId="77777777" w:rsidR="00D457D4" w:rsidRPr="006B1C1A" w:rsidRDefault="00D457D4" w:rsidP="00C05518">
      <w:pPr>
        <w:spacing w:after="0" w:line="240" w:lineRule="auto"/>
        <w:ind w:hanging="426"/>
        <w:jc w:val="both"/>
        <w:rPr>
          <w:rFonts w:cs="Times New Roman"/>
          <w:lang w:val="en-GB"/>
        </w:rPr>
      </w:pPr>
    </w:p>
    <w:p w14:paraId="6AEF6F2C" w14:textId="77777777" w:rsidR="00D457D4" w:rsidRPr="006B1C1A" w:rsidRDefault="004C7721" w:rsidP="00B970FC">
      <w:pPr>
        <w:spacing w:after="0" w:line="240" w:lineRule="auto"/>
        <w:ind w:hanging="426"/>
        <w:jc w:val="both"/>
        <w:rPr>
          <w:rFonts w:cs="Times New Roman"/>
          <w:b/>
          <w:u w:val="single"/>
          <w:lang w:val="en-GB"/>
        </w:rPr>
      </w:pPr>
      <w:r w:rsidRPr="006B1C1A">
        <w:rPr>
          <w:rFonts w:cs="Times New Roman"/>
          <w:b/>
          <w:u w:val="single"/>
          <w:lang w:val="en-GB"/>
        </w:rPr>
        <w:t>Latvian delegation</w:t>
      </w:r>
      <w:r w:rsidR="00D457D4" w:rsidRPr="006B1C1A">
        <w:rPr>
          <w:rFonts w:cs="Times New Roman"/>
          <w:b/>
          <w:u w:val="single"/>
          <w:lang w:val="en-GB"/>
        </w:rPr>
        <w:t>:</w:t>
      </w:r>
    </w:p>
    <w:p w14:paraId="7E88D082" w14:textId="77777777" w:rsidR="00D457D4" w:rsidRPr="006B1C1A" w:rsidRDefault="00D457D4" w:rsidP="00B970FC">
      <w:pPr>
        <w:spacing w:after="0" w:line="240" w:lineRule="auto"/>
        <w:ind w:hanging="426"/>
        <w:jc w:val="both"/>
        <w:rPr>
          <w:rFonts w:cs="Times New Roman"/>
          <w:b/>
          <w:lang w:val="en-GB"/>
        </w:rPr>
      </w:pPr>
    </w:p>
    <w:p w14:paraId="61B41039" w14:textId="0AE2A0C3" w:rsidR="002E5A52" w:rsidRPr="00396A29" w:rsidRDefault="004B1237" w:rsidP="00047012">
      <w:pPr>
        <w:pStyle w:val="Sraopastraipa"/>
        <w:numPr>
          <w:ilvl w:val="0"/>
          <w:numId w:val="17"/>
        </w:numPr>
        <w:spacing w:after="0" w:line="240" w:lineRule="auto"/>
        <w:ind w:left="0" w:hanging="426"/>
        <w:jc w:val="both"/>
        <w:rPr>
          <w:rFonts w:cstheme="minorHAnsi"/>
          <w:lang w:val="en-GB"/>
        </w:rPr>
      </w:pPr>
      <w:r w:rsidRPr="00396A29">
        <w:rPr>
          <w:rFonts w:cstheme="minorHAnsi"/>
          <w:lang w:val="en-GB"/>
        </w:rPr>
        <w:t>J.</w:t>
      </w:r>
      <w:r w:rsidR="005F3E1A">
        <w:rPr>
          <w:rFonts w:cstheme="minorHAnsi"/>
          <w:lang w:val="en-GB"/>
        </w:rPr>
        <w:t xml:space="preserve"> </w:t>
      </w:r>
      <w:r w:rsidRPr="00396A29">
        <w:rPr>
          <w:rFonts w:cstheme="minorHAnsi"/>
          <w:lang w:val="en-GB"/>
        </w:rPr>
        <w:t>Pūce, Minister of Environmental Protection and Regional Development of the Republic of Latvia</w:t>
      </w:r>
      <w:r w:rsidR="006B1C1A" w:rsidRPr="00396A29">
        <w:rPr>
          <w:rFonts w:cstheme="minorHAnsi"/>
          <w:lang w:val="en-GB"/>
        </w:rPr>
        <w:t>;</w:t>
      </w:r>
    </w:p>
    <w:p w14:paraId="53DF446E" w14:textId="615B6947" w:rsidR="006B1C1A" w:rsidRPr="00396A29" w:rsidRDefault="004B1237" w:rsidP="00047012">
      <w:pPr>
        <w:pStyle w:val="Sraopastraipa"/>
        <w:numPr>
          <w:ilvl w:val="0"/>
          <w:numId w:val="17"/>
        </w:numPr>
        <w:spacing w:after="0" w:line="240" w:lineRule="auto"/>
        <w:ind w:left="0" w:hanging="426"/>
        <w:jc w:val="both"/>
        <w:rPr>
          <w:rFonts w:cstheme="minorHAnsi"/>
          <w:lang w:val="en-GB"/>
        </w:rPr>
      </w:pPr>
      <w:r w:rsidRPr="00396A29">
        <w:rPr>
          <w:rFonts w:cstheme="minorHAnsi"/>
          <w:lang w:val="en-GB"/>
        </w:rPr>
        <w:t>D.</w:t>
      </w:r>
      <w:r w:rsidR="005F3E1A">
        <w:rPr>
          <w:rFonts w:cstheme="minorHAnsi"/>
          <w:lang w:val="en-GB"/>
        </w:rPr>
        <w:t xml:space="preserve"> </w:t>
      </w:r>
      <w:r w:rsidRPr="00396A29">
        <w:rPr>
          <w:rFonts w:cstheme="minorHAnsi"/>
          <w:lang w:val="en-GB"/>
        </w:rPr>
        <w:t>Merirands, Deputy State Secretary</w:t>
      </w:r>
      <w:r w:rsidR="00037F0C" w:rsidRPr="00396A29">
        <w:rPr>
          <w:rFonts w:cstheme="minorHAnsi"/>
          <w:lang w:val="en-GB"/>
        </w:rPr>
        <w:t>,</w:t>
      </w:r>
      <w:r w:rsidRPr="00396A29">
        <w:rPr>
          <w:rFonts w:cstheme="minorHAnsi"/>
          <w:lang w:val="en-GB"/>
        </w:rPr>
        <w:t xml:space="preserve"> the Ministry of Transport</w:t>
      </w:r>
      <w:r w:rsidRPr="00396A29">
        <w:rPr>
          <w:rFonts w:cstheme="minorHAnsi"/>
        </w:rPr>
        <w:t xml:space="preserve"> </w:t>
      </w:r>
      <w:r w:rsidRPr="00396A29">
        <w:rPr>
          <w:rFonts w:cstheme="minorHAnsi"/>
          <w:lang w:val="en-GB"/>
        </w:rPr>
        <w:t>of the Republic of Latvia</w:t>
      </w:r>
      <w:r w:rsidR="006B1C1A" w:rsidRPr="00396A29">
        <w:rPr>
          <w:rFonts w:cstheme="minorHAnsi"/>
          <w:lang w:val="en-GB"/>
        </w:rPr>
        <w:t>;</w:t>
      </w:r>
    </w:p>
    <w:p w14:paraId="3751151D" w14:textId="0636049B" w:rsidR="006B1C1A" w:rsidRPr="00396A29" w:rsidRDefault="004B1237" w:rsidP="00047012">
      <w:pPr>
        <w:pStyle w:val="Sraopastraipa"/>
        <w:numPr>
          <w:ilvl w:val="0"/>
          <w:numId w:val="17"/>
        </w:numPr>
        <w:spacing w:after="0" w:line="240" w:lineRule="auto"/>
        <w:ind w:left="0" w:hanging="426"/>
        <w:jc w:val="both"/>
        <w:rPr>
          <w:rFonts w:cstheme="minorHAnsi"/>
          <w:lang w:val="en-GB"/>
        </w:rPr>
      </w:pPr>
      <w:r w:rsidRPr="00396A29">
        <w:rPr>
          <w:rFonts w:cstheme="minorHAnsi"/>
          <w:lang w:val="en-GB"/>
        </w:rPr>
        <w:t>I.</w:t>
      </w:r>
      <w:r w:rsidR="005F3E1A">
        <w:rPr>
          <w:rFonts w:cstheme="minorHAnsi"/>
          <w:lang w:val="en-GB"/>
        </w:rPr>
        <w:t xml:space="preserve"> </w:t>
      </w:r>
      <w:r w:rsidRPr="00396A29">
        <w:rPr>
          <w:rFonts w:cstheme="minorHAnsi"/>
          <w:lang w:val="en-GB"/>
        </w:rPr>
        <w:t>Oša, Deputy State Secretary</w:t>
      </w:r>
      <w:r w:rsidR="00037F0C" w:rsidRPr="00396A29">
        <w:rPr>
          <w:rFonts w:cstheme="minorHAnsi"/>
          <w:lang w:val="en-GB"/>
        </w:rPr>
        <w:t>,</w:t>
      </w:r>
      <w:r w:rsidRPr="00396A29">
        <w:rPr>
          <w:rFonts w:cstheme="minorHAnsi"/>
          <w:lang w:val="en-GB"/>
        </w:rPr>
        <w:t xml:space="preserve"> the Ministry of Environmental Protection and Regional Development of the Republic of Latvia</w:t>
      </w:r>
      <w:r w:rsidR="006B1C1A" w:rsidRPr="00396A29">
        <w:rPr>
          <w:rFonts w:cstheme="minorHAnsi"/>
          <w:lang w:val="en-GB"/>
        </w:rPr>
        <w:t>;</w:t>
      </w:r>
    </w:p>
    <w:p w14:paraId="44BC1762" w14:textId="1BF0F6BA" w:rsidR="00047012" w:rsidRDefault="00047012" w:rsidP="00047012">
      <w:pPr>
        <w:pStyle w:val="Sraopastraipa"/>
        <w:numPr>
          <w:ilvl w:val="0"/>
          <w:numId w:val="17"/>
        </w:numPr>
        <w:ind w:left="0" w:hanging="426"/>
        <w:rPr>
          <w:rFonts w:cstheme="minorHAnsi"/>
          <w:lang w:val="en-GB"/>
        </w:rPr>
      </w:pPr>
      <w:r w:rsidRPr="00396A29">
        <w:rPr>
          <w:rFonts w:cstheme="minorHAnsi"/>
          <w:lang w:val="en-GB"/>
        </w:rPr>
        <w:t>S.</w:t>
      </w:r>
      <w:r w:rsidR="005F3E1A">
        <w:rPr>
          <w:rFonts w:cstheme="minorHAnsi"/>
          <w:lang w:val="en-GB"/>
        </w:rPr>
        <w:t xml:space="preserve"> </w:t>
      </w:r>
      <w:r w:rsidRPr="00396A29">
        <w:rPr>
          <w:rFonts w:cstheme="minorHAnsi"/>
          <w:lang w:val="en-GB"/>
        </w:rPr>
        <w:t>Cakuls – Deputy St</w:t>
      </w:r>
      <w:r w:rsidR="00396A29">
        <w:rPr>
          <w:rFonts w:cstheme="minorHAnsi"/>
          <w:lang w:val="en-GB"/>
        </w:rPr>
        <w:t>a</w:t>
      </w:r>
      <w:r w:rsidRPr="00396A29">
        <w:rPr>
          <w:rFonts w:cstheme="minorHAnsi"/>
          <w:lang w:val="en-GB"/>
        </w:rPr>
        <w:t>te Secretary, the Ministry of Environmental Protection and Regional Development of the Republic of Latvia</w:t>
      </w:r>
      <w:r w:rsidR="005F3E1A">
        <w:rPr>
          <w:rFonts w:cstheme="minorHAnsi"/>
          <w:lang w:val="en-GB"/>
        </w:rPr>
        <w:t>;</w:t>
      </w:r>
    </w:p>
    <w:p w14:paraId="65D1F3B3" w14:textId="267E6821" w:rsidR="005F3E1A" w:rsidRPr="00396A29" w:rsidRDefault="005F3E1A" w:rsidP="00047012">
      <w:pPr>
        <w:pStyle w:val="Sraopastraipa"/>
        <w:numPr>
          <w:ilvl w:val="0"/>
          <w:numId w:val="17"/>
        </w:numPr>
        <w:ind w:left="0" w:hanging="426"/>
        <w:rPr>
          <w:rFonts w:cstheme="minorHAnsi"/>
          <w:lang w:val="en-GB"/>
        </w:rPr>
      </w:pPr>
      <w:r w:rsidRPr="005F3E1A">
        <w:rPr>
          <w:rFonts w:cstheme="minorHAnsi"/>
          <w:lang w:val="en-GB"/>
        </w:rPr>
        <w:t>H.E. Mr Indulis Bērziņš, Ambassador Extraordinary and Plenipotentiary of the Republic of Latvia</w:t>
      </w:r>
      <w:r w:rsidR="00C05518">
        <w:rPr>
          <w:rFonts w:cstheme="minorHAnsi"/>
          <w:lang w:val="en-GB"/>
        </w:rPr>
        <w:t xml:space="preserve"> </w:t>
      </w:r>
      <w:r w:rsidR="00C05518" w:rsidRPr="00C05518">
        <w:rPr>
          <w:rFonts w:cstheme="minorHAnsi"/>
          <w:lang w:val="en-GB"/>
        </w:rPr>
        <w:t>to the Republic of L</w:t>
      </w:r>
      <w:r w:rsidR="00C05518">
        <w:rPr>
          <w:rFonts w:cstheme="minorHAnsi"/>
          <w:lang w:val="en-GB"/>
        </w:rPr>
        <w:t>i</w:t>
      </w:r>
      <w:r w:rsidR="00C05518" w:rsidRPr="00C05518">
        <w:rPr>
          <w:rFonts w:cstheme="minorHAnsi"/>
          <w:lang w:val="en-GB"/>
        </w:rPr>
        <w:t>t</w:t>
      </w:r>
      <w:r w:rsidR="00C05518">
        <w:rPr>
          <w:rFonts w:cstheme="minorHAnsi"/>
          <w:lang w:val="en-GB"/>
        </w:rPr>
        <w:t>huania</w:t>
      </w:r>
      <w:r w:rsidRPr="005F3E1A">
        <w:rPr>
          <w:rFonts w:cstheme="minorHAnsi"/>
          <w:lang w:val="en-GB"/>
        </w:rPr>
        <w:t>;</w:t>
      </w:r>
    </w:p>
    <w:p w14:paraId="3CA3DB9E" w14:textId="333E15C2" w:rsidR="006B1C1A" w:rsidRPr="00396A29" w:rsidRDefault="004B1237" w:rsidP="00047012">
      <w:pPr>
        <w:pStyle w:val="Sraopastraipa"/>
        <w:numPr>
          <w:ilvl w:val="0"/>
          <w:numId w:val="17"/>
        </w:numPr>
        <w:spacing w:after="0" w:line="240" w:lineRule="auto"/>
        <w:ind w:left="0" w:hanging="426"/>
        <w:jc w:val="both"/>
        <w:rPr>
          <w:rFonts w:cstheme="minorHAnsi"/>
          <w:lang w:val="en-GB"/>
        </w:rPr>
      </w:pPr>
      <w:r w:rsidRPr="00396A29">
        <w:rPr>
          <w:rFonts w:cstheme="minorHAnsi"/>
          <w:lang w:val="en-GB"/>
        </w:rPr>
        <w:t>G.</w:t>
      </w:r>
      <w:r w:rsidR="005F3E1A">
        <w:rPr>
          <w:rFonts w:cstheme="minorHAnsi"/>
          <w:lang w:val="en-GB"/>
        </w:rPr>
        <w:t xml:space="preserve"> </w:t>
      </w:r>
      <w:r w:rsidRPr="00396A29">
        <w:rPr>
          <w:rFonts w:cstheme="minorHAnsi"/>
          <w:lang w:val="en-GB"/>
        </w:rPr>
        <w:t xml:space="preserve">Švika, </w:t>
      </w:r>
      <w:r w:rsidR="00037F0C" w:rsidRPr="00396A29">
        <w:rPr>
          <w:rFonts w:cstheme="minorHAnsi"/>
          <w:lang w:val="en-GB"/>
        </w:rPr>
        <w:t xml:space="preserve">Director of the Sectoral </w:t>
      </w:r>
      <w:r w:rsidR="00396A29">
        <w:rPr>
          <w:rFonts w:cstheme="minorHAnsi"/>
          <w:lang w:val="en-GB"/>
        </w:rPr>
        <w:t>Policy De</w:t>
      </w:r>
      <w:r w:rsidR="00037F0C" w:rsidRPr="00396A29">
        <w:rPr>
          <w:rFonts w:cstheme="minorHAnsi"/>
          <w:lang w:val="en-GB"/>
        </w:rPr>
        <w:t>partment, the Ministry of Interior of the Republic of Latvia</w:t>
      </w:r>
      <w:r w:rsidR="006B1C1A" w:rsidRPr="00396A29">
        <w:rPr>
          <w:rFonts w:cstheme="minorHAnsi"/>
          <w:lang w:val="en-GB"/>
        </w:rPr>
        <w:t>;</w:t>
      </w:r>
    </w:p>
    <w:p w14:paraId="752D0D51" w14:textId="6FD580CD" w:rsidR="006B1C1A" w:rsidRPr="00396A29" w:rsidRDefault="00037F0C" w:rsidP="00047012">
      <w:pPr>
        <w:pStyle w:val="Sraopastraipa"/>
        <w:numPr>
          <w:ilvl w:val="0"/>
          <w:numId w:val="17"/>
        </w:numPr>
        <w:spacing w:after="0" w:line="240" w:lineRule="auto"/>
        <w:ind w:left="0" w:hanging="426"/>
        <w:jc w:val="both"/>
        <w:rPr>
          <w:rFonts w:cstheme="minorHAnsi"/>
          <w:lang w:val="en-GB"/>
        </w:rPr>
      </w:pPr>
      <w:r w:rsidRPr="00396A29">
        <w:rPr>
          <w:rFonts w:cstheme="minorHAnsi"/>
          <w:lang w:val="en-GB"/>
        </w:rPr>
        <w:t>E.</w:t>
      </w:r>
      <w:r w:rsidR="005F3E1A">
        <w:rPr>
          <w:rFonts w:cstheme="minorHAnsi"/>
          <w:lang w:val="en-GB"/>
        </w:rPr>
        <w:t xml:space="preserve"> </w:t>
      </w:r>
      <w:r w:rsidRPr="00396A29">
        <w:rPr>
          <w:rFonts w:cstheme="minorHAnsi"/>
          <w:lang w:val="en-GB"/>
        </w:rPr>
        <w:t>Tanne, Head of Baltic, Nordic Countries and Regional Cooperation Division-advisor, European Department, the Ministry of Foreign Affairs;</w:t>
      </w:r>
    </w:p>
    <w:p w14:paraId="5C64E338" w14:textId="6CBB23B1" w:rsidR="006B1C1A" w:rsidRPr="00396A29" w:rsidRDefault="00037F0C" w:rsidP="00047012">
      <w:pPr>
        <w:pStyle w:val="Sraopastraipa"/>
        <w:numPr>
          <w:ilvl w:val="0"/>
          <w:numId w:val="17"/>
        </w:numPr>
        <w:spacing w:after="0" w:line="240" w:lineRule="auto"/>
        <w:ind w:left="0" w:hanging="426"/>
        <w:jc w:val="both"/>
        <w:rPr>
          <w:rFonts w:cstheme="minorHAnsi"/>
          <w:lang w:val="en-GB"/>
        </w:rPr>
      </w:pPr>
      <w:r w:rsidRPr="00396A29">
        <w:rPr>
          <w:rFonts w:cstheme="minorHAnsi"/>
        </w:rPr>
        <w:lastRenderedPageBreak/>
        <w:t>A.</w:t>
      </w:r>
      <w:r w:rsidR="005F3E1A">
        <w:rPr>
          <w:rFonts w:cstheme="minorHAnsi"/>
        </w:rPr>
        <w:t xml:space="preserve"> </w:t>
      </w:r>
      <w:r w:rsidRPr="00396A29">
        <w:rPr>
          <w:rFonts w:cstheme="minorHAnsi"/>
        </w:rPr>
        <w:t xml:space="preserve">Kucins - Chairman of Daugavpils County Council, </w:t>
      </w:r>
      <w:r w:rsidR="003A4773" w:rsidRPr="00396A29">
        <w:rPr>
          <w:rFonts w:cstheme="minorHAnsi"/>
        </w:rPr>
        <w:t xml:space="preserve">Member of the Development Council of </w:t>
      </w:r>
      <w:r w:rsidRPr="00396A29">
        <w:rPr>
          <w:rFonts w:cstheme="minorHAnsi"/>
        </w:rPr>
        <w:t>Latgale Planning Region</w:t>
      </w:r>
      <w:r w:rsidR="006B1C1A" w:rsidRPr="00396A29">
        <w:rPr>
          <w:rFonts w:cstheme="minorHAnsi"/>
          <w:lang w:val="en-GB"/>
        </w:rPr>
        <w:t>;</w:t>
      </w:r>
    </w:p>
    <w:p w14:paraId="256DD2DB" w14:textId="62553ACE" w:rsidR="006B1C1A" w:rsidRPr="00396A29" w:rsidRDefault="003A4773" w:rsidP="00047012">
      <w:pPr>
        <w:pStyle w:val="Sraopastraipa"/>
        <w:numPr>
          <w:ilvl w:val="0"/>
          <w:numId w:val="17"/>
        </w:numPr>
        <w:spacing w:after="0" w:line="240" w:lineRule="auto"/>
        <w:ind w:left="0" w:hanging="426"/>
        <w:jc w:val="both"/>
        <w:rPr>
          <w:rFonts w:cstheme="minorHAnsi"/>
          <w:lang w:val="en-GB"/>
        </w:rPr>
      </w:pPr>
      <w:r w:rsidRPr="00396A29">
        <w:rPr>
          <w:rFonts w:cstheme="minorHAnsi"/>
          <w:lang w:val="en-GB"/>
        </w:rPr>
        <w:t>A.</w:t>
      </w:r>
      <w:r w:rsidR="005F3E1A">
        <w:rPr>
          <w:rFonts w:cstheme="minorHAnsi"/>
          <w:lang w:val="en-GB"/>
        </w:rPr>
        <w:t xml:space="preserve"> </w:t>
      </w:r>
      <w:r w:rsidRPr="00396A29">
        <w:rPr>
          <w:rFonts w:cstheme="minorHAnsi"/>
          <w:lang w:val="en-GB"/>
        </w:rPr>
        <w:t>Okmanis - Chairman of Rundāle District Council, Chairman of Development Council of Zemgale Planning Region</w:t>
      </w:r>
      <w:r w:rsidR="006B1C1A" w:rsidRPr="00396A29">
        <w:rPr>
          <w:rFonts w:cstheme="minorHAnsi"/>
          <w:lang w:val="en-GB"/>
        </w:rPr>
        <w:t>;</w:t>
      </w:r>
    </w:p>
    <w:p w14:paraId="013EEA8A" w14:textId="7ABDD443" w:rsidR="006B1C1A" w:rsidRPr="00396A29" w:rsidRDefault="003A4773" w:rsidP="00047012">
      <w:pPr>
        <w:pStyle w:val="Sraopastraipa"/>
        <w:numPr>
          <w:ilvl w:val="0"/>
          <w:numId w:val="17"/>
        </w:numPr>
        <w:spacing w:after="0" w:line="240" w:lineRule="auto"/>
        <w:ind w:left="0" w:hanging="426"/>
        <w:jc w:val="both"/>
        <w:rPr>
          <w:rFonts w:cstheme="minorHAnsi"/>
          <w:lang w:val="en-GB"/>
        </w:rPr>
      </w:pPr>
      <w:r w:rsidRPr="00396A29">
        <w:rPr>
          <w:rFonts w:cstheme="minorHAnsi"/>
          <w:lang w:val="en-GB"/>
        </w:rPr>
        <w:t>J.</w:t>
      </w:r>
      <w:r w:rsidR="005F3E1A">
        <w:rPr>
          <w:rFonts w:cstheme="minorHAnsi"/>
          <w:lang w:val="en-GB"/>
        </w:rPr>
        <w:t xml:space="preserve"> </w:t>
      </w:r>
      <w:r w:rsidRPr="00396A29">
        <w:rPr>
          <w:rFonts w:cstheme="minorHAnsi"/>
          <w:lang w:val="en-GB"/>
        </w:rPr>
        <w:t xml:space="preserve">Vilnītis – Chairman of Liepāja City Council, </w:t>
      </w:r>
      <w:r w:rsidR="00797D16">
        <w:rPr>
          <w:rFonts w:cstheme="minorHAnsi"/>
          <w:lang w:val="en-GB"/>
        </w:rPr>
        <w:t xml:space="preserve">representative of </w:t>
      </w:r>
      <w:r w:rsidRPr="00396A29">
        <w:rPr>
          <w:rFonts w:cstheme="minorHAnsi"/>
          <w:lang w:val="en-GB"/>
        </w:rPr>
        <w:t>Kurzeme Planning Region</w:t>
      </w:r>
      <w:r w:rsidR="006B1C1A" w:rsidRPr="00396A29">
        <w:rPr>
          <w:rFonts w:cstheme="minorHAnsi"/>
          <w:lang w:val="en-GB"/>
        </w:rPr>
        <w:t>;</w:t>
      </w:r>
    </w:p>
    <w:p w14:paraId="65B84E7A" w14:textId="5F850FF7" w:rsidR="006B1C1A" w:rsidRPr="00396A29" w:rsidRDefault="003A4773" w:rsidP="00047012">
      <w:pPr>
        <w:pStyle w:val="Sraopastraipa"/>
        <w:numPr>
          <w:ilvl w:val="0"/>
          <w:numId w:val="17"/>
        </w:numPr>
        <w:spacing w:after="0" w:line="240" w:lineRule="auto"/>
        <w:ind w:left="0" w:hanging="426"/>
        <w:jc w:val="both"/>
        <w:rPr>
          <w:rFonts w:cstheme="minorHAnsi"/>
          <w:lang w:val="en-GB"/>
        </w:rPr>
      </w:pPr>
      <w:r w:rsidRPr="00396A29">
        <w:rPr>
          <w:rFonts w:cstheme="minorHAnsi"/>
          <w:lang w:val="en-GB"/>
        </w:rPr>
        <w:t>I.</w:t>
      </w:r>
      <w:r w:rsidR="005F3E1A">
        <w:rPr>
          <w:rFonts w:cstheme="minorHAnsi"/>
          <w:lang w:val="en-GB"/>
        </w:rPr>
        <w:t xml:space="preserve"> </w:t>
      </w:r>
      <w:r w:rsidRPr="00396A29">
        <w:rPr>
          <w:rFonts w:cstheme="minorHAnsi"/>
          <w:lang w:val="en-GB"/>
        </w:rPr>
        <w:t>Zitāns –</w:t>
      </w:r>
      <w:r w:rsidRPr="00396A29">
        <w:rPr>
          <w:rFonts w:cstheme="minorHAnsi"/>
        </w:rPr>
        <w:t xml:space="preserve"> Deputy Chief of the State </w:t>
      </w:r>
      <w:r w:rsidRPr="00396A29">
        <w:rPr>
          <w:rFonts w:cstheme="minorHAnsi"/>
          <w:lang w:val="en-GB"/>
        </w:rPr>
        <w:t>Fire and Rescue Service of the Republic of Latvia</w:t>
      </w:r>
      <w:r w:rsidR="006B1C1A" w:rsidRPr="00396A29">
        <w:rPr>
          <w:rFonts w:cstheme="minorHAnsi"/>
          <w:lang w:val="en-GB"/>
        </w:rPr>
        <w:t>;</w:t>
      </w:r>
    </w:p>
    <w:p w14:paraId="71D6AAE8" w14:textId="7FAB45A4" w:rsidR="00047012" w:rsidRPr="00396A29" w:rsidRDefault="00047012" w:rsidP="00047012">
      <w:pPr>
        <w:pStyle w:val="Sraopastraipa"/>
        <w:numPr>
          <w:ilvl w:val="0"/>
          <w:numId w:val="17"/>
        </w:numPr>
        <w:spacing w:after="0" w:line="240" w:lineRule="auto"/>
        <w:ind w:left="0" w:hanging="426"/>
        <w:jc w:val="both"/>
        <w:rPr>
          <w:rFonts w:cstheme="minorHAnsi"/>
          <w:lang w:val="en-GB"/>
        </w:rPr>
      </w:pPr>
      <w:r w:rsidRPr="00396A29">
        <w:rPr>
          <w:rFonts w:cstheme="minorHAnsi"/>
          <w:lang w:val="en-GB"/>
        </w:rPr>
        <w:t>I.</w:t>
      </w:r>
      <w:r w:rsidR="005F3E1A">
        <w:rPr>
          <w:rFonts w:cstheme="minorHAnsi"/>
          <w:lang w:val="en-GB"/>
        </w:rPr>
        <w:t xml:space="preserve"> </w:t>
      </w:r>
      <w:r w:rsidRPr="00396A29">
        <w:rPr>
          <w:rFonts w:cstheme="minorHAnsi"/>
          <w:lang w:val="en-GB"/>
        </w:rPr>
        <w:t>Kravale – Director of Development Instruments Department, Ministry of Environmental Protection and Regional Development of the Republic of Latvia;</w:t>
      </w:r>
    </w:p>
    <w:p w14:paraId="38F854A8" w14:textId="03C38AAA" w:rsidR="006B1C1A" w:rsidRPr="00396A29" w:rsidRDefault="00047012" w:rsidP="00047012">
      <w:pPr>
        <w:pStyle w:val="Sraopastraipa"/>
        <w:numPr>
          <w:ilvl w:val="0"/>
          <w:numId w:val="17"/>
        </w:numPr>
        <w:spacing w:after="0" w:line="240" w:lineRule="auto"/>
        <w:ind w:left="0" w:hanging="426"/>
        <w:jc w:val="both"/>
        <w:rPr>
          <w:rFonts w:cstheme="minorHAnsi"/>
          <w:lang w:val="en-GB"/>
        </w:rPr>
      </w:pPr>
      <w:r w:rsidRPr="00396A29">
        <w:rPr>
          <w:rFonts w:cstheme="minorHAnsi"/>
          <w:lang w:val="en-GB"/>
        </w:rPr>
        <w:t>K.</w:t>
      </w:r>
      <w:r w:rsidR="005F3E1A">
        <w:rPr>
          <w:rFonts w:cstheme="minorHAnsi"/>
          <w:lang w:val="en-GB"/>
        </w:rPr>
        <w:t xml:space="preserve"> </w:t>
      </w:r>
      <w:r w:rsidRPr="00396A29">
        <w:rPr>
          <w:rFonts w:cstheme="minorHAnsi"/>
          <w:lang w:val="en-GB"/>
        </w:rPr>
        <w:t>Kedo - Head of Spatial Planning Policy Division,  Ministry of Environmental Protection and Regional Development of the Republic of Latvia</w:t>
      </w:r>
      <w:r w:rsidR="006B1C1A" w:rsidRPr="00396A29">
        <w:rPr>
          <w:rFonts w:cstheme="minorHAnsi"/>
          <w:lang w:val="en-GB"/>
        </w:rPr>
        <w:t>;</w:t>
      </w:r>
    </w:p>
    <w:p w14:paraId="29D480AF" w14:textId="4FF1A13D" w:rsidR="006B1C1A" w:rsidRPr="00396A29" w:rsidRDefault="00047012" w:rsidP="00047012">
      <w:pPr>
        <w:pStyle w:val="Sraopastraipa"/>
        <w:numPr>
          <w:ilvl w:val="0"/>
          <w:numId w:val="17"/>
        </w:numPr>
        <w:spacing w:after="0" w:line="240" w:lineRule="auto"/>
        <w:ind w:left="0" w:hanging="426"/>
        <w:jc w:val="both"/>
        <w:rPr>
          <w:rFonts w:cstheme="minorHAnsi"/>
          <w:lang w:val="en-GB"/>
        </w:rPr>
      </w:pPr>
      <w:r w:rsidRPr="00396A29">
        <w:rPr>
          <w:rFonts w:cstheme="minorHAnsi"/>
          <w:lang w:val="en-GB"/>
        </w:rPr>
        <w:t>A.</w:t>
      </w:r>
      <w:r w:rsidR="005F3E1A">
        <w:rPr>
          <w:rFonts w:cstheme="minorHAnsi"/>
          <w:lang w:val="en-GB"/>
        </w:rPr>
        <w:t xml:space="preserve"> </w:t>
      </w:r>
      <w:r w:rsidRPr="00396A29">
        <w:rPr>
          <w:rFonts w:cstheme="minorHAnsi"/>
          <w:lang w:val="en-GB"/>
        </w:rPr>
        <w:t>Škabireva – Head of Territorial Cooperation Unit, Development Instruments Department, Ministry of Environmental Protection and Regional Development of the Republic of Latvia</w:t>
      </w:r>
      <w:r w:rsidR="006B1C1A" w:rsidRPr="00396A29">
        <w:rPr>
          <w:rFonts w:cstheme="minorHAnsi"/>
          <w:lang w:val="en-GB"/>
        </w:rPr>
        <w:t>;</w:t>
      </w:r>
    </w:p>
    <w:p w14:paraId="7A34F7D5" w14:textId="1FD52B7A" w:rsidR="006B1C1A" w:rsidRPr="00396A29" w:rsidRDefault="00047012" w:rsidP="00047012">
      <w:pPr>
        <w:pStyle w:val="Sraopastraipa"/>
        <w:numPr>
          <w:ilvl w:val="0"/>
          <w:numId w:val="17"/>
        </w:numPr>
        <w:spacing w:after="0" w:line="240" w:lineRule="auto"/>
        <w:ind w:left="0" w:hanging="426"/>
        <w:jc w:val="both"/>
        <w:rPr>
          <w:rFonts w:cstheme="minorHAnsi"/>
          <w:lang w:val="en-GB"/>
        </w:rPr>
      </w:pPr>
      <w:r w:rsidRPr="00396A29">
        <w:rPr>
          <w:rFonts w:cstheme="minorHAnsi"/>
          <w:lang w:val="en-GB"/>
        </w:rPr>
        <w:t>V.</w:t>
      </w:r>
      <w:r w:rsidR="005F3E1A">
        <w:rPr>
          <w:rFonts w:cstheme="minorHAnsi"/>
          <w:lang w:val="en-GB"/>
        </w:rPr>
        <w:t xml:space="preserve"> </w:t>
      </w:r>
      <w:r w:rsidRPr="00396A29">
        <w:rPr>
          <w:rFonts w:cstheme="minorHAnsi"/>
          <w:lang w:val="en-GB"/>
        </w:rPr>
        <w:t xml:space="preserve">Prokopoviča – </w:t>
      </w:r>
      <w:r w:rsidR="00797D16">
        <w:rPr>
          <w:rFonts w:cstheme="minorHAnsi"/>
          <w:lang w:val="en-GB"/>
        </w:rPr>
        <w:t>S</w:t>
      </w:r>
      <w:r w:rsidRPr="00396A29">
        <w:rPr>
          <w:rFonts w:cstheme="minorHAnsi"/>
          <w:lang w:val="en-GB"/>
        </w:rPr>
        <w:t>enior expert of Territorial Cooperation Unit, Development Instruments Department, Ministry of Environmental Protection and Regional Development of the Republic of Latvia.</w:t>
      </w:r>
    </w:p>
    <w:p w14:paraId="5D148E61" w14:textId="77777777" w:rsidR="006B1C1A" w:rsidRPr="0044387A" w:rsidRDefault="006B1C1A" w:rsidP="0044387A">
      <w:pPr>
        <w:spacing w:after="0" w:line="240" w:lineRule="auto"/>
        <w:jc w:val="both"/>
        <w:rPr>
          <w:rFonts w:cs="Times New Roman"/>
          <w:lang w:val="en-GB"/>
        </w:rPr>
      </w:pPr>
    </w:p>
    <w:p w14:paraId="78A6FD92" w14:textId="77777777" w:rsidR="006B1C1A" w:rsidRPr="006B1C1A" w:rsidRDefault="006B1C1A" w:rsidP="006B1C1A">
      <w:pPr>
        <w:spacing w:after="0" w:line="240" w:lineRule="auto"/>
        <w:jc w:val="both"/>
        <w:rPr>
          <w:rFonts w:cs="Times New Roman"/>
          <w:lang w:val="en-GB"/>
        </w:rPr>
      </w:pPr>
    </w:p>
    <w:p w14:paraId="395ABE2E" w14:textId="77777777" w:rsidR="006B1C1A" w:rsidRDefault="006B1C1A">
      <w:pPr>
        <w:spacing w:after="160" w:line="259" w:lineRule="auto"/>
        <w:rPr>
          <w:rFonts w:cs="Times New Roman"/>
          <w:b/>
          <w:bCs/>
          <w:lang w:val="en-GB"/>
        </w:rPr>
      </w:pPr>
      <w:r>
        <w:rPr>
          <w:rFonts w:cs="Times New Roman"/>
          <w:b/>
          <w:bCs/>
          <w:lang w:val="en-GB"/>
        </w:rPr>
        <w:br w:type="page"/>
      </w:r>
    </w:p>
    <w:p w14:paraId="693EB32A" w14:textId="77777777" w:rsidR="00533156" w:rsidRPr="006B1C1A" w:rsidRDefault="00533156" w:rsidP="00902723">
      <w:pPr>
        <w:spacing w:after="0" w:line="240" w:lineRule="auto"/>
        <w:ind w:left="-709"/>
        <w:jc w:val="both"/>
        <w:rPr>
          <w:rFonts w:cs="Times New Roman"/>
          <w:b/>
          <w:bCs/>
          <w:lang w:val="en-GB"/>
        </w:rPr>
      </w:pPr>
    </w:p>
    <w:tbl>
      <w:tblPr>
        <w:tblW w:w="1032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42"/>
      </w:tblGrid>
      <w:tr w:rsidR="00ED1CA0" w:rsidRPr="006B1C1A" w14:paraId="21E9309F" w14:textId="77777777" w:rsidTr="00902723">
        <w:tc>
          <w:tcPr>
            <w:tcW w:w="10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10126" w:type="dxa"/>
              <w:tblBorders>
                <w:insideH w:val="single" w:sz="4" w:space="0" w:color="auto"/>
              </w:tblBorders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13"/>
              <w:gridCol w:w="3332"/>
              <w:gridCol w:w="4981"/>
            </w:tblGrid>
            <w:tr w:rsidR="00734F6F" w:rsidRPr="006B1C1A" w14:paraId="0D038B51" w14:textId="77777777" w:rsidTr="00A12AAE">
              <w:trPr>
                <w:trHeight w:val="416"/>
              </w:trPr>
              <w:tc>
                <w:tcPr>
                  <w:tcW w:w="5145" w:type="dxa"/>
                  <w:gridSpan w:val="2"/>
                  <w:shd w:val="clear" w:color="auto" w:fill="BDD6EE" w:themeFill="accent1" w:themeFillTint="66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56C44E6" w14:textId="77777777" w:rsidR="009F6609" w:rsidRPr="006B1C1A" w:rsidRDefault="009F6609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lang w:val="en-GB" w:eastAsia="en-GB"/>
                    </w:rPr>
                  </w:pPr>
                </w:p>
              </w:tc>
              <w:tc>
                <w:tcPr>
                  <w:tcW w:w="4981" w:type="dxa"/>
                  <w:shd w:val="clear" w:color="auto" w:fill="BDD6EE" w:themeFill="accent1" w:themeFillTint="66"/>
                </w:tcPr>
                <w:p w14:paraId="459C01F2" w14:textId="77777777" w:rsidR="009F6609" w:rsidRPr="006B1C1A" w:rsidRDefault="009F6609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lang w:val="en-GB" w:eastAsia="lt-LT"/>
                    </w:rPr>
                  </w:pPr>
                </w:p>
              </w:tc>
            </w:tr>
            <w:tr w:rsidR="00734F6F" w:rsidRPr="006B1C1A" w14:paraId="25C48DAC" w14:textId="77777777" w:rsidTr="00A12AAE">
              <w:trPr>
                <w:trHeight w:val="449"/>
              </w:trPr>
              <w:tc>
                <w:tcPr>
                  <w:tcW w:w="181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8301800" w14:textId="4EAA0378" w:rsidR="009F6609" w:rsidRPr="006B1C1A" w:rsidRDefault="0071385C" w:rsidP="0071385C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lang w:val="en-GB" w:eastAsia="lt-LT"/>
                    </w:rPr>
                  </w:pPr>
                  <w:r>
                    <w:rPr>
                      <w:rFonts w:eastAsia="Calibri" w:cs="Times New Roman"/>
                      <w:b/>
                      <w:lang w:val="en-GB" w:eastAsia="lt-LT"/>
                    </w:rPr>
                    <w:t>09</w:t>
                  </w:r>
                  <w:r w:rsidR="009F6609" w:rsidRPr="006B1C1A">
                    <w:rPr>
                      <w:rFonts w:eastAsia="Calibri" w:cs="Times New Roman"/>
                      <w:b/>
                      <w:lang w:val="en-GB" w:eastAsia="lt-LT"/>
                    </w:rPr>
                    <w:t>:</w:t>
                  </w:r>
                  <w:r>
                    <w:rPr>
                      <w:rFonts w:eastAsia="Calibri" w:cs="Times New Roman"/>
                      <w:b/>
                      <w:lang w:val="en-GB" w:eastAsia="lt-LT"/>
                    </w:rPr>
                    <w:t>3</w:t>
                  </w:r>
                  <w:r w:rsidR="009F6609" w:rsidRPr="006B1C1A">
                    <w:rPr>
                      <w:rFonts w:eastAsia="Calibri" w:cs="Times New Roman"/>
                      <w:b/>
                      <w:lang w:val="en-GB" w:eastAsia="lt-LT"/>
                    </w:rPr>
                    <w:t>0</w:t>
                  </w:r>
                </w:p>
              </w:tc>
              <w:tc>
                <w:tcPr>
                  <w:tcW w:w="333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815B73B" w14:textId="77777777" w:rsidR="000A5964" w:rsidRPr="006B1C1A" w:rsidRDefault="000A5964" w:rsidP="000A5964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</w:pPr>
                  <w:r w:rsidRPr="006B1C1A"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  <w:t>Opening of the meeting</w:t>
                  </w:r>
                </w:p>
                <w:p w14:paraId="1423163F" w14:textId="77777777" w:rsidR="000A5964" w:rsidRPr="006B1C1A" w:rsidRDefault="000A5964" w:rsidP="000A5964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</w:pPr>
                </w:p>
                <w:p w14:paraId="21193120" w14:textId="77777777" w:rsidR="009F6609" w:rsidRPr="006B1C1A" w:rsidRDefault="009F6609" w:rsidP="0080338A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</w:pPr>
                </w:p>
              </w:tc>
              <w:tc>
                <w:tcPr>
                  <w:tcW w:w="4981" w:type="dxa"/>
                </w:tcPr>
                <w:p w14:paraId="5F962CDB" w14:textId="4D970EC8" w:rsidR="00FF2C83" w:rsidRDefault="00FF2C83" w:rsidP="000A5964">
                  <w:pPr>
                    <w:pStyle w:val="Sraopastraipa"/>
                    <w:suppressAutoHyphens/>
                    <w:autoSpaceDN w:val="0"/>
                    <w:spacing w:after="0" w:line="240" w:lineRule="auto"/>
                    <w:ind w:left="-18"/>
                    <w:textAlignment w:val="baseline"/>
                    <w:rPr>
                      <w:rFonts w:eastAsia="Calibri" w:cs="Times New Roman"/>
                      <w:lang w:val="en-GB" w:eastAsia="lt-LT"/>
                    </w:rPr>
                  </w:pPr>
                  <w:r>
                    <w:rPr>
                      <w:rFonts w:eastAsia="Calibri" w:cs="Times New Roman"/>
                      <w:lang w:val="en-GB" w:eastAsia="lt-LT"/>
                    </w:rPr>
                    <w:t>Welcom</w:t>
                  </w:r>
                  <w:r w:rsidRPr="00FF2C83">
                    <w:rPr>
                      <w:rFonts w:eastAsia="Calibri" w:cs="Times New Roman"/>
                      <w:lang w:val="en-GB" w:eastAsia="lt-LT"/>
                    </w:rPr>
                    <w:t xml:space="preserve">ing speech of the Minister of the Interior of the Republic of Lithuania </w:t>
                  </w:r>
                  <w:r>
                    <w:rPr>
                      <w:rFonts w:eastAsia="Calibri" w:cs="Times New Roman"/>
                      <w:lang w:val="en-GB" w:eastAsia="lt-LT"/>
                    </w:rPr>
                    <w:t>R</w:t>
                  </w:r>
                  <w:r w:rsidRPr="00FF2C83">
                    <w:rPr>
                      <w:rFonts w:eastAsia="Calibri" w:cs="Times New Roman"/>
                      <w:lang w:val="en-GB" w:eastAsia="lt-LT"/>
                    </w:rPr>
                    <w:t>. Ta</w:t>
                  </w:r>
                  <w:r>
                    <w:rPr>
                      <w:rFonts w:eastAsia="Calibri" w:cs="Times New Roman"/>
                      <w:lang w:val="en-GB" w:eastAsia="lt-LT"/>
                    </w:rPr>
                    <w:t>mašunienė</w:t>
                  </w:r>
                </w:p>
                <w:p w14:paraId="1F43C8D1" w14:textId="77777777" w:rsidR="00FF2C83" w:rsidRDefault="00FF2C83" w:rsidP="000A5964">
                  <w:pPr>
                    <w:pStyle w:val="Sraopastraipa"/>
                    <w:suppressAutoHyphens/>
                    <w:autoSpaceDN w:val="0"/>
                    <w:spacing w:after="0" w:line="240" w:lineRule="auto"/>
                    <w:ind w:left="-18"/>
                    <w:textAlignment w:val="baseline"/>
                    <w:rPr>
                      <w:rFonts w:eastAsia="Calibri" w:cs="Times New Roman"/>
                      <w:lang w:val="en-GB" w:eastAsia="lt-LT"/>
                    </w:rPr>
                  </w:pPr>
                </w:p>
                <w:p w14:paraId="5E7E61FA" w14:textId="77777777" w:rsidR="00CD7C34" w:rsidRPr="006B1C1A" w:rsidRDefault="00E14000" w:rsidP="000A5964">
                  <w:pPr>
                    <w:pStyle w:val="Sraopastraipa"/>
                    <w:suppressAutoHyphens/>
                    <w:autoSpaceDN w:val="0"/>
                    <w:spacing w:after="0" w:line="240" w:lineRule="auto"/>
                    <w:ind w:left="-18"/>
                    <w:textAlignment w:val="baseline"/>
                    <w:rPr>
                      <w:rFonts w:eastAsia="Calibri" w:cs="Times New Roman"/>
                      <w:lang w:val="en-GB" w:eastAsia="lt-LT"/>
                    </w:rPr>
                  </w:pPr>
                  <w:r w:rsidRPr="006B1C1A">
                    <w:rPr>
                      <w:rFonts w:eastAsia="Calibri" w:cs="Times New Roman"/>
                      <w:lang w:val="en-GB" w:eastAsia="lt-LT"/>
                    </w:rPr>
                    <w:t>Opening</w:t>
                  </w:r>
                  <w:r w:rsidR="000A5964" w:rsidRPr="006B1C1A">
                    <w:rPr>
                      <w:rFonts w:eastAsia="Calibri" w:cs="Times New Roman"/>
                      <w:lang w:val="en-GB" w:eastAsia="lt-LT"/>
                    </w:rPr>
                    <w:t xml:space="preserve"> speech of the Vice-Minister of the Interior of the Republic of Lithuania T. Tamulevičius</w:t>
                  </w:r>
                </w:p>
                <w:p w14:paraId="3181AD5B" w14:textId="77777777" w:rsidR="00E14000" w:rsidRPr="006B1C1A" w:rsidRDefault="00E14000" w:rsidP="000A5964">
                  <w:pPr>
                    <w:pStyle w:val="Sraopastraipa"/>
                    <w:suppressAutoHyphens/>
                    <w:autoSpaceDN w:val="0"/>
                    <w:spacing w:after="0" w:line="240" w:lineRule="auto"/>
                    <w:ind w:left="-18"/>
                    <w:textAlignment w:val="baseline"/>
                    <w:rPr>
                      <w:rFonts w:eastAsia="Calibri" w:cs="Times New Roman"/>
                      <w:lang w:val="en-GB" w:eastAsia="lt-LT"/>
                    </w:rPr>
                  </w:pPr>
                </w:p>
                <w:p w14:paraId="56E4475C" w14:textId="54658634" w:rsidR="000A5964" w:rsidRPr="006B1C1A" w:rsidRDefault="00E14000" w:rsidP="000A5964">
                  <w:pPr>
                    <w:pStyle w:val="Sraopastraipa"/>
                    <w:suppressAutoHyphens/>
                    <w:autoSpaceDN w:val="0"/>
                    <w:spacing w:after="0" w:line="240" w:lineRule="auto"/>
                    <w:ind w:left="-18"/>
                    <w:textAlignment w:val="baseline"/>
                    <w:rPr>
                      <w:rFonts w:eastAsia="Calibri" w:cs="Times New Roman"/>
                      <w:lang w:val="en-GB" w:eastAsia="lt-LT"/>
                    </w:rPr>
                  </w:pPr>
                  <w:r w:rsidRPr="006B1C1A">
                    <w:rPr>
                      <w:rFonts w:eastAsia="Calibri" w:cs="Times New Roman"/>
                      <w:lang w:val="en-GB" w:eastAsia="lt-LT"/>
                    </w:rPr>
                    <w:t xml:space="preserve">Opening </w:t>
                  </w:r>
                  <w:r w:rsidR="000A5964" w:rsidRPr="006B1C1A">
                    <w:rPr>
                      <w:rFonts w:eastAsia="Calibri" w:cs="Times New Roman"/>
                      <w:lang w:val="en-GB" w:eastAsia="lt-LT"/>
                    </w:rPr>
                    <w:t xml:space="preserve">speech of the </w:t>
                  </w:r>
                  <w:r w:rsidR="00396A29" w:rsidRPr="00396A29">
                    <w:rPr>
                      <w:rFonts w:eastAsia="Calibri" w:cs="Times New Roman"/>
                      <w:lang w:val="en-GB" w:eastAsia="lt-LT"/>
                    </w:rPr>
                    <w:t>Minister of Environmental Protection and Regional Development of the Republic of Latvia</w:t>
                  </w:r>
                  <w:r w:rsidR="00396A29">
                    <w:rPr>
                      <w:rFonts w:eastAsia="Calibri" w:cs="Times New Roman"/>
                      <w:lang w:val="en-GB" w:eastAsia="lt-LT"/>
                    </w:rPr>
                    <w:t xml:space="preserve"> J.Pūce</w:t>
                  </w:r>
                </w:p>
                <w:p w14:paraId="0E928352" w14:textId="77777777" w:rsidR="00E14000" w:rsidRPr="006B1C1A" w:rsidRDefault="00E14000" w:rsidP="000A5964">
                  <w:pPr>
                    <w:pStyle w:val="Sraopastraipa"/>
                    <w:suppressAutoHyphens/>
                    <w:autoSpaceDN w:val="0"/>
                    <w:spacing w:after="0" w:line="240" w:lineRule="auto"/>
                    <w:ind w:left="-18"/>
                    <w:textAlignment w:val="baseline"/>
                    <w:rPr>
                      <w:rFonts w:eastAsia="Calibri" w:cs="Times New Roman"/>
                      <w:lang w:val="en-GB" w:eastAsia="lt-LT"/>
                    </w:rPr>
                  </w:pPr>
                </w:p>
              </w:tc>
            </w:tr>
            <w:tr w:rsidR="00734F6F" w:rsidRPr="006B1C1A" w14:paraId="5A056460" w14:textId="77777777" w:rsidTr="00A12AAE">
              <w:trPr>
                <w:trHeight w:val="426"/>
              </w:trPr>
              <w:tc>
                <w:tcPr>
                  <w:tcW w:w="181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07BD1C3" w14:textId="03976E3E" w:rsidR="009F6609" w:rsidRPr="006B1C1A" w:rsidRDefault="0071385C" w:rsidP="00A276C2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lang w:val="en-GB" w:eastAsia="lt-LT"/>
                    </w:rPr>
                  </w:pPr>
                  <w:r>
                    <w:rPr>
                      <w:rFonts w:eastAsia="Calibri" w:cs="Times New Roman"/>
                      <w:b/>
                      <w:lang w:val="en-GB" w:eastAsia="lt-LT"/>
                    </w:rPr>
                    <w:t>09</w:t>
                  </w:r>
                  <w:r w:rsidR="000A5964" w:rsidRPr="006B1C1A">
                    <w:rPr>
                      <w:rFonts w:eastAsia="Calibri" w:cs="Times New Roman"/>
                      <w:b/>
                      <w:lang w:val="en-GB" w:eastAsia="lt-LT"/>
                    </w:rPr>
                    <w:t>:</w:t>
                  </w:r>
                  <w:r>
                    <w:rPr>
                      <w:rFonts w:eastAsia="Calibri" w:cs="Times New Roman"/>
                      <w:b/>
                      <w:lang w:val="en-GB" w:eastAsia="lt-LT"/>
                    </w:rPr>
                    <w:t>4</w:t>
                  </w:r>
                  <w:r w:rsidR="00A276C2">
                    <w:rPr>
                      <w:rFonts w:eastAsia="Calibri" w:cs="Times New Roman"/>
                      <w:b/>
                      <w:lang w:val="en-GB" w:eastAsia="lt-LT"/>
                    </w:rPr>
                    <w:t>5</w:t>
                  </w:r>
                </w:p>
              </w:tc>
              <w:tc>
                <w:tcPr>
                  <w:tcW w:w="333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92AC3E3" w14:textId="77777777" w:rsidR="00FF2825" w:rsidRPr="006B1C1A" w:rsidRDefault="00E14000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lang w:val="en-GB" w:eastAsia="lt-LT"/>
                    </w:rPr>
                  </w:pPr>
                  <w:r w:rsidRPr="006B1C1A"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  <w:t>Approval of the Agenda</w:t>
                  </w:r>
                </w:p>
              </w:tc>
              <w:tc>
                <w:tcPr>
                  <w:tcW w:w="4981" w:type="dxa"/>
                </w:tcPr>
                <w:p w14:paraId="68A9AF15" w14:textId="77777777" w:rsidR="009F6609" w:rsidRPr="006B1C1A" w:rsidRDefault="00E14000" w:rsidP="00530B0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lang w:val="en-GB" w:eastAsia="lt-LT"/>
                    </w:rPr>
                  </w:pPr>
                  <w:r w:rsidRPr="006B1C1A">
                    <w:rPr>
                      <w:rFonts w:eastAsia="Calibri" w:cs="Times New Roman"/>
                      <w:lang w:val="en-GB" w:eastAsia="lt-LT"/>
                    </w:rPr>
                    <w:t>Vice-Minister of the Interior of the Republic of Lithuania T. Tamulevičius</w:t>
                  </w:r>
                </w:p>
                <w:p w14:paraId="50AEB93E" w14:textId="77777777" w:rsidR="00E14000" w:rsidRPr="006B1C1A" w:rsidRDefault="00E14000" w:rsidP="00530B0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lang w:val="en-GB" w:eastAsia="lt-LT"/>
                    </w:rPr>
                  </w:pPr>
                </w:p>
              </w:tc>
            </w:tr>
            <w:tr w:rsidR="00734F6F" w:rsidRPr="006B1C1A" w14:paraId="0EDE675A" w14:textId="77777777" w:rsidTr="00A12AAE">
              <w:trPr>
                <w:trHeight w:val="418"/>
              </w:trPr>
              <w:tc>
                <w:tcPr>
                  <w:tcW w:w="181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BE8A373" w14:textId="636CEA7B" w:rsidR="009F6609" w:rsidRPr="006B1C1A" w:rsidRDefault="0071385C" w:rsidP="00A276C2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lang w:val="en-GB" w:eastAsia="lt-LT"/>
                    </w:rPr>
                  </w:pPr>
                  <w:r>
                    <w:rPr>
                      <w:rFonts w:eastAsia="Calibri" w:cs="Times New Roman"/>
                      <w:b/>
                      <w:lang w:val="en-GB" w:eastAsia="lt-LT"/>
                    </w:rPr>
                    <w:t>09</w:t>
                  </w:r>
                  <w:r w:rsidR="00EA0A8F" w:rsidRPr="006B1C1A">
                    <w:rPr>
                      <w:rFonts w:eastAsia="Calibri" w:cs="Times New Roman"/>
                      <w:b/>
                      <w:lang w:val="en-GB" w:eastAsia="lt-LT"/>
                    </w:rPr>
                    <w:t>:</w:t>
                  </w:r>
                  <w:r>
                    <w:rPr>
                      <w:rFonts w:eastAsia="Calibri" w:cs="Times New Roman"/>
                      <w:b/>
                      <w:lang w:val="en-GB" w:eastAsia="lt-LT"/>
                    </w:rPr>
                    <w:t>50</w:t>
                  </w:r>
                </w:p>
              </w:tc>
              <w:tc>
                <w:tcPr>
                  <w:tcW w:w="333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6D32DD2" w14:textId="31C5169D" w:rsidR="00BA6C95" w:rsidRDefault="00E14000" w:rsidP="00E14000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i/>
                      <w:lang w:val="en-GB" w:eastAsia="lt-LT"/>
                    </w:rPr>
                  </w:pPr>
                  <w:r w:rsidRPr="006B1C1A">
                    <w:rPr>
                      <w:rFonts w:eastAsia="Calibri" w:cs="Times New Roman"/>
                      <w:b/>
                      <w:i/>
                      <w:lang w:val="en-GB" w:eastAsia="lt-LT"/>
                    </w:rPr>
                    <w:t>Overview of the progress concerning issues discussed during the previous Meeting of the Commission</w:t>
                  </w:r>
                </w:p>
                <w:p w14:paraId="2E91B039" w14:textId="77777777" w:rsidR="00394556" w:rsidRPr="006B1C1A" w:rsidRDefault="00394556" w:rsidP="00A12AAE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i/>
                      <w:lang w:val="en-GB" w:eastAsia="lt-LT"/>
                    </w:rPr>
                  </w:pPr>
                </w:p>
              </w:tc>
              <w:tc>
                <w:tcPr>
                  <w:tcW w:w="4981" w:type="dxa"/>
                </w:tcPr>
                <w:p w14:paraId="262259DE" w14:textId="77777777" w:rsidR="009F6609" w:rsidRPr="006B1C1A" w:rsidRDefault="00394556" w:rsidP="00530B0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lang w:val="en-GB" w:eastAsia="lt-LT"/>
                    </w:rPr>
                  </w:pPr>
                  <w:r w:rsidRPr="006B1C1A">
                    <w:rPr>
                      <w:rFonts w:eastAsia="Calibri" w:cs="Times New Roman"/>
                      <w:lang w:val="en-GB" w:eastAsia="lt-LT"/>
                    </w:rPr>
                    <w:t>Short presentation of the Vice-Minister of the Interior of the Republic of Lithuania T. Tamulevičius</w:t>
                  </w:r>
                </w:p>
              </w:tc>
            </w:tr>
            <w:tr w:rsidR="00734F6F" w:rsidRPr="006B1C1A" w14:paraId="05AE521C" w14:textId="77777777" w:rsidTr="00A12AAE">
              <w:trPr>
                <w:trHeight w:val="429"/>
              </w:trPr>
              <w:tc>
                <w:tcPr>
                  <w:tcW w:w="181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A30189B" w14:textId="42444820" w:rsidR="00D53077" w:rsidRPr="006B1C1A" w:rsidRDefault="00D53077" w:rsidP="0071385C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lang w:val="en-GB" w:eastAsia="lt-LT"/>
                    </w:rPr>
                  </w:pPr>
                  <w:r w:rsidRPr="006B1C1A">
                    <w:rPr>
                      <w:rFonts w:eastAsia="Calibri" w:cs="Times New Roman"/>
                      <w:b/>
                      <w:lang w:val="en-GB" w:eastAsia="lt-LT"/>
                    </w:rPr>
                    <w:t>1</w:t>
                  </w:r>
                  <w:r w:rsidR="0071385C">
                    <w:rPr>
                      <w:rFonts w:eastAsia="Calibri" w:cs="Times New Roman"/>
                      <w:b/>
                      <w:lang w:val="en-GB" w:eastAsia="lt-LT"/>
                    </w:rPr>
                    <w:t>0</w:t>
                  </w:r>
                  <w:r w:rsidRPr="006B1C1A">
                    <w:rPr>
                      <w:rFonts w:eastAsia="Calibri" w:cs="Times New Roman"/>
                      <w:b/>
                      <w:lang w:val="en-GB" w:eastAsia="lt-LT"/>
                    </w:rPr>
                    <w:t>:</w:t>
                  </w:r>
                  <w:r w:rsidR="0071385C">
                    <w:rPr>
                      <w:rFonts w:eastAsia="Calibri" w:cs="Times New Roman"/>
                      <w:b/>
                      <w:lang w:val="en-GB" w:eastAsia="lt-LT"/>
                    </w:rPr>
                    <w:t>00</w:t>
                  </w:r>
                </w:p>
              </w:tc>
              <w:tc>
                <w:tcPr>
                  <w:tcW w:w="333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22CDFC8" w14:textId="77777777" w:rsidR="00D53077" w:rsidRPr="006B1C1A" w:rsidRDefault="0037224A" w:rsidP="0037224A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</w:pPr>
                  <w:r w:rsidRPr="006B1C1A"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  <w:t xml:space="preserve">State and municipality level spatial (territorial) planning at the cross- border territories (regions) according to the Comprehensive plan of the territory of Lithuania </w:t>
                  </w:r>
                </w:p>
                <w:p w14:paraId="0E91BD99" w14:textId="77777777" w:rsidR="0037224A" w:rsidRPr="006B1C1A" w:rsidRDefault="0037224A" w:rsidP="0037224A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lang w:val="en-GB" w:eastAsia="lt-LT"/>
                    </w:rPr>
                  </w:pPr>
                </w:p>
              </w:tc>
              <w:tc>
                <w:tcPr>
                  <w:tcW w:w="4981" w:type="dxa"/>
                </w:tcPr>
                <w:p w14:paraId="08234412" w14:textId="58AAABC3" w:rsidR="00D53077" w:rsidRDefault="0037224A" w:rsidP="0037224A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</w:pPr>
                  <w:r w:rsidRPr="006B1C1A"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  <w:t>Presentation by the representative</w:t>
                  </w:r>
                  <w:r w:rsidR="00A12AAE"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  <w:t xml:space="preserve"> (TBC)</w:t>
                  </w:r>
                  <w:r w:rsidRPr="006B1C1A"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  <w:t xml:space="preserve"> of the Ministry of Environment of the Republic of Lithuania </w:t>
                  </w:r>
                </w:p>
                <w:p w14:paraId="23447619" w14:textId="77777777" w:rsidR="00A12AAE" w:rsidRPr="006B1C1A" w:rsidRDefault="00A12AAE" w:rsidP="0037224A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</w:pPr>
                </w:p>
                <w:p w14:paraId="4BF71478" w14:textId="2DFD2744" w:rsidR="0037224A" w:rsidRPr="005F6FB9" w:rsidRDefault="005F6FB9" w:rsidP="0037224A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iCs/>
                      <w:lang w:val="en-GB" w:eastAsia="lt-LT"/>
                    </w:rPr>
                  </w:pPr>
                  <w:r w:rsidRPr="005F6FB9">
                    <w:rPr>
                      <w:rFonts w:eastAsia="Calibri" w:cs="Times New Roman"/>
                      <w:iCs/>
                      <w:lang w:val="en-GB" w:eastAsia="lt-LT"/>
                    </w:rPr>
                    <w:t>Remarks by the Deputy State Secretary, the Ministry of Environmental Protection and Regional Development of the Republic of Latvia I.</w:t>
                  </w:r>
                  <w:r w:rsidR="005F3E1A">
                    <w:rPr>
                      <w:rFonts w:eastAsia="Calibri" w:cs="Times New Roman"/>
                      <w:iCs/>
                      <w:lang w:val="en-GB" w:eastAsia="lt-LT"/>
                    </w:rPr>
                    <w:t xml:space="preserve"> </w:t>
                  </w:r>
                  <w:r w:rsidRPr="005F6FB9">
                    <w:rPr>
                      <w:rFonts w:eastAsia="Calibri" w:cs="Times New Roman"/>
                      <w:iCs/>
                      <w:lang w:val="en-GB" w:eastAsia="lt-LT"/>
                    </w:rPr>
                    <w:t>Oša</w:t>
                  </w:r>
                </w:p>
                <w:p w14:paraId="60D926B2" w14:textId="77777777" w:rsidR="0037224A" w:rsidRPr="006B1C1A" w:rsidRDefault="0037224A" w:rsidP="0037224A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lang w:val="en-GB" w:eastAsia="lt-LT"/>
                    </w:rPr>
                  </w:pPr>
                  <w:r w:rsidRPr="006B1C1A"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  <w:t>Discussion</w:t>
                  </w:r>
                </w:p>
              </w:tc>
            </w:tr>
            <w:tr w:rsidR="005F6FB9" w:rsidRPr="006B1C1A" w14:paraId="778E60D3" w14:textId="77777777" w:rsidTr="0071385C">
              <w:trPr>
                <w:trHeight w:val="429"/>
              </w:trPr>
              <w:tc>
                <w:tcPr>
                  <w:tcW w:w="181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90AEAD" w14:textId="29806B3D" w:rsidR="005F6FB9" w:rsidRPr="006B1C1A" w:rsidRDefault="005F6FB9" w:rsidP="0071385C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lang w:val="en-GB" w:eastAsia="lt-LT"/>
                    </w:rPr>
                  </w:pPr>
                  <w:r w:rsidRPr="006B1C1A">
                    <w:rPr>
                      <w:rFonts w:eastAsia="Calibri" w:cs="Times New Roman"/>
                      <w:b/>
                      <w:lang w:val="en-GB" w:eastAsia="lt-LT"/>
                    </w:rPr>
                    <w:t>1</w:t>
                  </w:r>
                  <w:r w:rsidR="0071385C">
                    <w:rPr>
                      <w:rFonts w:eastAsia="Calibri" w:cs="Times New Roman"/>
                      <w:b/>
                      <w:lang w:val="en-GB" w:eastAsia="lt-LT"/>
                    </w:rPr>
                    <w:t>0</w:t>
                  </w:r>
                  <w:r w:rsidRPr="006B1C1A">
                    <w:rPr>
                      <w:rFonts w:eastAsia="Calibri" w:cs="Times New Roman"/>
                      <w:b/>
                      <w:lang w:val="en-GB" w:eastAsia="lt-LT"/>
                    </w:rPr>
                    <w:t>.</w:t>
                  </w:r>
                  <w:r w:rsidR="0071385C">
                    <w:rPr>
                      <w:rFonts w:eastAsia="Calibri" w:cs="Times New Roman"/>
                      <w:b/>
                      <w:lang w:val="en-GB" w:eastAsia="lt-LT"/>
                    </w:rPr>
                    <w:t>20</w:t>
                  </w:r>
                </w:p>
              </w:tc>
              <w:tc>
                <w:tcPr>
                  <w:tcW w:w="333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889E6A8" w14:textId="77777777" w:rsidR="005F6FB9" w:rsidRDefault="005F6FB9" w:rsidP="00D5307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</w:pPr>
                  <w:r w:rsidRPr="006B1C1A"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  <w:t xml:space="preserve">Transport issues: </w:t>
                  </w:r>
                </w:p>
                <w:p w14:paraId="195CC024" w14:textId="55F3A586" w:rsidR="00DF4BAE" w:rsidRDefault="0071385C" w:rsidP="00D5307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</w:pPr>
                  <w:r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  <w:t xml:space="preserve">1. </w:t>
                  </w:r>
                  <w:r w:rsidR="005F6FB9" w:rsidRPr="00DB23FC"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  <w:t xml:space="preserve">Overview of the progress concerning </w:t>
                  </w:r>
                  <w:r w:rsidR="005F6FB9"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  <w:t xml:space="preserve">transport </w:t>
                  </w:r>
                  <w:r w:rsidR="005F6FB9" w:rsidRPr="00DB23FC"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  <w:t>issues discussed during the previous Meeting of the Commission</w:t>
                  </w:r>
                  <w:r w:rsidR="00DF4BAE"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  <w:t>;</w:t>
                  </w:r>
                </w:p>
                <w:p w14:paraId="6D62A3A1" w14:textId="42ED016E" w:rsidR="005F6FB9" w:rsidRDefault="005F6FB9" w:rsidP="00D5307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ins w:id="0" w:author="Kristina Jurkšienė" w:date="2020-08-12T16:00:00Z"/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</w:pPr>
                  <w:r w:rsidRPr="00DB23FC"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  <w:t xml:space="preserve"> </w:t>
                  </w:r>
                </w:p>
                <w:p w14:paraId="5AB872A2" w14:textId="77777777" w:rsidR="00A276C2" w:rsidRDefault="00A276C2" w:rsidP="00D5307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</w:pPr>
                </w:p>
                <w:p w14:paraId="2F4E906D" w14:textId="527FF7DE" w:rsidR="00A276C2" w:rsidRDefault="0071385C" w:rsidP="00D5307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</w:pPr>
                  <w:r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  <w:t xml:space="preserve">2. </w:t>
                  </w:r>
                  <w:r w:rsidR="00A276C2" w:rsidRPr="00A276C2"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  <w:t>New issues in improvement of cross-border connections</w:t>
                  </w:r>
                  <w:r w:rsidR="00A276C2" w:rsidRPr="00A276C2">
                    <w:rPr>
                      <w:rFonts w:eastAsia="Calibri" w:cs="Times New Roman"/>
                      <w:b/>
                      <w:i/>
                      <w:iCs/>
                      <w:lang w:eastAsia="lt-LT"/>
                    </w:rPr>
                    <w:annotationRef/>
                  </w:r>
                  <w:r w:rsidR="00A276C2"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  <w:t>:</w:t>
                  </w:r>
                </w:p>
                <w:p w14:paraId="7C2C4734" w14:textId="1254CFE6" w:rsidR="005F6FB9" w:rsidRDefault="00A276C2" w:rsidP="00D5307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</w:pPr>
                  <w:r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  <w:t xml:space="preserve">2.1. </w:t>
                  </w:r>
                  <w:r w:rsidR="005F6FB9"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  <w:t>I</w:t>
                  </w:r>
                  <w:r w:rsidR="005F6FB9" w:rsidRPr="006B1C1A"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  <w:t>mprovement of cross-border connections</w:t>
                  </w:r>
                  <w:r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  <w:t>:</w:t>
                  </w:r>
                </w:p>
                <w:p w14:paraId="6465E303" w14:textId="434EEFEE" w:rsidR="00A276C2" w:rsidRDefault="00A276C2" w:rsidP="00D5307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</w:pPr>
                  <w:r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  <w:t xml:space="preserve">- </w:t>
                  </w:r>
                  <w:r w:rsidRPr="00A276C2"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  <w:t>Necessity of the road Skuodas - Liepoja reconstruction</w:t>
                  </w:r>
                  <w:r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  <w:t>;</w:t>
                  </w:r>
                </w:p>
                <w:p w14:paraId="02471FED" w14:textId="4DFD740E" w:rsidR="00A276C2" w:rsidRDefault="00A276C2" w:rsidP="00D5307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</w:pPr>
                  <w:r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  <w:t xml:space="preserve">- </w:t>
                  </w:r>
                  <w:r w:rsidRPr="00A276C2"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  <w:t>Possibilities of renewal of train traffic on cross border sections (Visaginas-Daugavpils)</w:t>
                  </w:r>
                  <w:r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  <w:t>.</w:t>
                  </w:r>
                </w:p>
                <w:p w14:paraId="7CE9D946" w14:textId="77777777" w:rsidR="004A257F" w:rsidRDefault="004A257F" w:rsidP="00D5307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</w:pPr>
                </w:p>
                <w:p w14:paraId="0072DB9F" w14:textId="77777777" w:rsidR="00A276C2" w:rsidRDefault="00A276C2" w:rsidP="00D5307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</w:pPr>
                </w:p>
                <w:p w14:paraId="49B48F80" w14:textId="0F5A28D6" w:rsidR="005F6FB9" w:rsidRPr="006B1C1A" w:rsidRDefault="0071385C" w:rsidP="00D5307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lang w:val="en-GB" w:eastAsia="lt-LT"/>
                    </w:rPr>
                  </w:pPr>
                  <w:r>
                    <w:rPr>
                      <w:rFonts w:eastAsia="Calibri" w:cs="Times New Roman"/>
                      <w:b/>
                      <w:lang w:val="en-GB" w:eastAsia="lt-LT"/>
                    </w:rPr>
                    <w:t>2.</w:t>
                  </w:r>
                  <w:r w:rsidR="00A276C2">
                    <w:rPr>
                      <w:rFonts w:eastAsia="Calibri" w:cs="Times New Roman"/>
                      <w:b/>
                      <w:lang w:val="en-GB" w:eastAsia="lt-LT"/>
                    </w:rPr>
                    <w:t>2.</w:t>
                  </w:r>
                  <w:r>
                    <w:rPr>
                      <w:rFonts w:eastAsia="Calibri" w:cs="Times New Roman"/>
                      <w:b/>
                      <w:lang w:val="en-GB" w:eastAsia="lt-LT"/>
                    </w:rPr>
                    <w:t xml:space="preserve"> </w:t>
                  </w:r>
                  <w:r w:rsidRPr="0071385C">
                    <w:rPr>
                      <w:rFonts w:eastAsia="Calibri" w:cs="Times New Roman"/>
                      <w:b/>
                      <w:bCs/>
                      <w:i/>
                      <w:lang w:val="en-GB" w:eastAsia="lt-LT"/>
                    </w:rPr>
                    <w:t>Establishment of a system for drivers to move around the Baltic States with only identity documents</w:t>
                  </w:r>
                </w:p>
              </w:tc>
              <w:tc>
                <w:tcPr>
                  <w:tcW w:w="4981" w:type="dxa"/>
                </w:tcPr>
                <w:p w14:paraId="2EF1F3D9" w14:textId="1A5FBB90" w:rsidR="005F6FB9" w:rsidRPr="00FF2C83" w:rsidRDefault="005F6FB9" w:rsidP="0037224A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</w:pPr>
                  <w:r w:rsidRPr="00FF2C83"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  <w:t xml:space="preserve">Presentation by </w:t>
                  </w:r>
                  <w:r w:rsidR="004A257F" w:rsidRPr="00FF2C83"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  <w:t>K</w:t>
                  </w:r>
                  <w:r w:rsidR="005F3E1A"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  <w:t>.</w:t>
                  </w:r>
                  <w:r w:rsidR="004A257F" w:rsidRPr="00FF2C83"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  <w:t xml:space="preserve"> Semėnė; Director of </w:t>
                  </w:r>
                  <w:r w:rsidR="004A257F" w:rsidRPr="00C05518"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  <w:t xml:space="preserve">Networks and International Relations Department, </w:t>
                  </w:r>
                  <w:r w:rsidR="004A257F" w:rsidRPr="00FF2C83"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  <w:t>Ministry of Transport and Communications</w:t>
                  </w:r>
                </w:p>
                <w:p w14:paraId="103CCBDA" w14:textId="77777777" w:rsidR="005F6FB9" w:rsidRPr="00C05518" w:rsidRDefault="005F6FB9" w:rsidP="00D5307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lang w:val="en-GB" w:eastAsia="lt-LT"/>
                    </w:rPr>
                  </w:pPr>
                </w:p>
                <w:p w14:paraId="1627B10F" w14:textId="77777777" w:rsidR="00A276C2" w:rsidRDefault="00A276C2" w:rsidP="00D5307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</w:pPr>
                </w:p>
                <w:p w14:paraId="0BC03A4F" w14:textId="77777777" w:rsidR="00A276C2" w:rsidRDefault="00A276C2" w:rsidP="00D5307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</w:pPr>
                </w:p>
                <w:p w14:paraId="6889A277" w14:textId="77777777" w:rsidR="00A276C2" w:rsidRDefault="00A276C2" w:rsidP="00D5307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</w:pPr>
                </w:p>
                <w:p w14:paraId="2F4A5133" w14:textId="65AB3EF4" w:rsidR="004A257F" w:rsidRPr="00C05518" w:rsidRDefault="004A257F" w:rsidP="00D5307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</w:pPr>
                  <w:r w:rsidRPr="00C05518"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  <w:t>Presentation by K</w:t>
                  </w:r>
                  <w:r w:rsidR="005F3E1A"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  <w:t>.</w:t>
                  </w:r>
                  <w:r w:rsidRPr="00C05518"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  <w:t xml:space="preserve"> Semėnė; Director of Networks and International Relations Department, </w:t>
                  </w:r>
                  <w:r w:rsidRPr="00FF2C83"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  <w:t>Ministry of Transport and Communications</w:t>
                  </w:r>
                </w:p>
                <w:p w14:paraId="5119CE71" w14:textId="77777777" w:rsidR="004A257F" w:rsidRPr="00C05518" w:rsidRDefault="004A257F" w:rsidP="00D5307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</w:pPr>
                </w:p>
                <w:p w14:paraId="7DD8CC0B" w14:textId="77777777" w:rsidR="00A12AAE" w:rsidRPr="00C05518" w:rsidRDefault="00A12AAE" w:rsidP="00D5307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</w:pPr>
                </w:p>
                <w:p w14:paraId="0118B996" w14:textId="77777777" w:rsidR="00A12AAE" w:rsidRPr="00C05518" w:rsidRDefault="00A12AAE" w:rsidP="00D5307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</w:pPr>
                </w:p>
                <w:p w14:paraId="7DA07DB8" w14:textId="77777777" w:rsidR="00A276C2" w:rsidRDefault="00A276C2" w:rsidP="00D5307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</w:pPr>
                </w:p>
                <w:p w14:paraId="1103E5A6" w14:textId="77777777" w:rsidR="00A276C2" w:rsidRDefault="00A276C2" w:rsidP="00D5307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</w:pPr>
                </w:p>
                <w:p w14:paraId="5D8DC7C7" w14:textId="77777777" w:rsidR="00A276C2" w:rsidRDefault="00A276C2" w:rsidP="00D5307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</w:pPr>
                </w:p>
                <w:p w14:paraId="2335F928" w14:textId="77777777" w:rsidR="00A276C2" w:rsidRDefault="00A276C2" w:rsidP="00D5307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</w:pPr>
                </w:p>
                <w:p w14:paraId="68A44188" w14:textId="77777777" w:rsidR="00A276C2" w:rsidRDefault="00A276C2" w:rsidP="00D5307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</w:pPr>
                </w:p>
                <w:p w14:paraId="07652193" w14:textId="371F0019" w:rsidR="005F6FB9" w:rsidRPr="00C05518" w:rsidRDefault="005F6FB9" w:rsidP="00D5307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lang w:val="en-GB" w:eastAsia="lt-LT"/>
                    </w:rPr>
                  </w:pPr>
                  <w:r w:rsidRPr="00C05518"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  <w:t xml:space="preserve">Presentation </w:t>
                  </w:r>
                  <w:r w:rsidR="00775B87" w:rsidRPr="00C05518">
                    <w:rPr>
                      <w:rFonts w:eastAsia="Calibri" w:cs="Times New Roman"/>
                      <w:iCs/>
                      <w:lang w:val="en-GB" w:eastAsia="lt-LT"/>
                    </w:rPr>
                    <w:t>by the Deputy State Secretary, the Ministry of Transport of the Republic of Latvia D.</w:t>
                  </w:r>
                  <w:r w:rsidR="00FF2C83" w:rsidRPr="00C05518">
                    <w:rPr>
                      <w:rFonts w:eastAsia="Calibri" w:cs="Times New Roman"/>
                      <w:iCs/>
                      <w:lang w:val="en-GB" w:eastAsia="lt-LT"/>
                    </w:rPr>
                    <w:t xml:space="preserve"> </w:t>
                  </w:r>
                  <w:r w:rsidR="00775B87" w:rsidRPr="00C05518">
                    <w:rPr>
                      <w:rFonts w:eastAsia="Calibri" w:cs="Times New Roman"/>
                      <w:iCs/>
                      <w:lang w:val="en-GB" w:eastAsia="lt-LT"/>
                    </w:rPr>
                    <w:t>Merirands</w:t>
                  </w:r>
                </w:p>
                <w:p w14:paraId="7112A703" w14:textId="77777777" w:rsidR="005F6FB9" w:rsidRDefault="005F6FB9" w:rsidP="00DD0575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ins w:id="1" w:author="Kristina Jurkšienė" w:date="2020-08-12T16:00:00Z"/>
                      <w:rFonts w:eastAsia="Calibri" w:cs="Times New Roman"/>
                      <w:i/>
                      <w:lang w:val="en-GB" w:eastAsia="lt-LT"/>
                    </w:rPr>
                  </w:pPr>
                  <w:r w:rsidRPr="00C05518">
                    <w:rPr>
                      <w:rFonts w:eastAsia="Calibri" w:cs="Times New Roman"/>
                      <w:i/>
                      <w:lang w:val="en-GB" w:eastAsia="lt-LT"/>
                    </w:rPr>
                    <w:t>Discussion</w:t>
                  </w:r>
                </w:p>
                <w:p w14:paraId="4028C806" w14:textId="485080EA" w:rsidR="00A276C2" w:rsidRPr="00C05518" w:rsidRDefault="00A276C2" w:rsidP="00DD0575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i/>
                      <w:lang w:val="en-GB" w:eastAsia="lt-LT"/>
                    </w:rPr>
                  </w:pPr>
                  <w:bookmarkStart w:id="2" w:name="_GoBack"/>
                  <w:bookmarkEnd w:id="2"/>
                </w:p>
              </w:tc>
            </w:tr>
            <w:tr w:rsidR="00DD0575" w:rsidRPr="006B1C1A" w14:paraId="0C8B4ED0" w14:textId="77777777" w:rsidTr="00A12AAE">
              <w:trPr>
                <w:trHeight w:val="429"/>
              </w:trPr>
              <w:tc>
                <w:tcPr>
                  <w:tcW w:w="181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E719B3B" w14:textId="7C84BB43" w:rsidR="00DD0575" w:rsidRPr="006B1C1A" w:rsidRDefault="00DD0575" w:rsidP="00DF4BAE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lang w:val="en-GB" w:eastAsia="lt-LT"/>
                    </w:rPr>
                  </w:pPr>
                  <w:r>
                    <w:rPr>
                      <w:rFonts w:eastAsia="Calibri" w:cs="Times New Roman"/>
                      <w:b/>
                      <w:lang w:val="en-GB" w:eastAsia="lt-LT"/>
                    </w:rPr>
                    <w:t>1</w:t>
                  </w:r>
                  <w:r w:rsidR="00DF4BAE">
                    <w:rPr>
                      <w:rFonts w:eastAsia="Calibri" w:cs="Times New Roman"/>
                      <w:b/>
                      <w:lang w:val="en-GB" w:eastAsia="lt-LT"/>
                    </w:rPr>
                    <w:t>1</w:t>
                  </w:r>
                  <w:r>
                    <w:rPr>
                      <w:rFonts w:eastAsia="Calibri" w:cs="Times New Roman"/>
                      <w:b/>
                      <w:lang w:val="en-GB" w:eastAsia="lt-LT"/>
                    </w:rPr>
                    <w:t>:</w:t>
                  </w:r>
                  <w:r w:rsidR="00DF4BAE">
                    <w:rPr>
                      <w:rFonts w:eastAsia="Calibri" w:cs="Times New Roman"/>
                      <w:b/>
                      <w:lang w:val="en-GB" w:eastAsia="lt-LT"/>
                    </w:rPr>
                    <w:t>00</w:t>
                  </w:r>
                </w:p>
              </w:tc>
              <w:tc>
                <w:tcPr>
                  <w:tcW w:w="333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75D0D16" w14:textId="150ADEE1" w:rsidR="00DD0575" w:rsidRPr="00DD0575" w:rsidRDefault="00DD0575" w:rsidP="00DD0575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bCs/>
                      <w:i/>
                      <w:lang w:val="en-GB" w:eastAsia="lt-LT"/>
                    </w:rPr>
                  </w:pPr>
                  <w:r w:rsidRPr="00DD0575">
                    <w:rPr>
                      <w:rFonts w:eastAsia="Calibri" w:cs="Times New Roman"/>
                      <w:b/>
                      <w:bCs/>
                      <w:i/>
                      <w:lang w:val="en-GB" w:eastAsia="lt-LT"/>
                    </w:rPr>
                    <w:t>Coordination of procedures and plans for the mutual cross-border rescue operations between Latvia and Lithuania</w:t>
                  </w:r>
                </w:p>
                <w:p w14:paraId="57CBD8FC" w14:textId="77777777" w:rsidR="00DD0575" w:rsidRPr="006B1C1A" w:rsidRDefault="00DD0575" w:rsidP="0037224A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bCs/>
                      <w:i/>
                      <w:lang w:val="en-GB" w:eastAsia="lt-LT"/>
                    </w:rPr>
                  </w:pPr>
                </w:p>
              </w:tc>
              <w:tc>
                <w:tcPr>
                  <w:tcW w:w="4981" w:type="dxa"/>
                </w:tcPr>
                <w:p w14:paraId="416F09BF" w14:textId="4DC4CE9F" w:rsidR="00A12AAE" w:rsidRPr="00C05518" w:rsidRDefault="00775B87" w:rsidP="00D5307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cstheme="minorHAnsi"/>
                      <w:lang w:val="en-GB"/>
                    </w:rPr>
                  </w:pPr>
                  <w:r w:rsidRPr="00FF2C83">
                    <w:rPr>
                      <w:rFonts w:eastAsia="Calibri" w:cs="Times New Roman"/>
                      <w:lang w:val="en-GB" w:eastAsia="lt-LT"/>
                    </w:rPr>
                    <w:t>Presentation</w:t>
                  </w:r>
                  <w:r w:rsidR="00DD0575" w:rsidRPr="00FF2C83">
                    <w:rPr>
                      <w:rFonts w:eastAsia="Calibri" w:cs="Times New Roman"/>
                      <w:lang w:val="en-GB" w:eastAsia="lt-LT"/>
                    </w:rPr>
                    <w:t xml:space="preserve"> by</w:t>
                  </w:r>
                  <w:r w:rsidRPr="00FF2C83">
                    <w:rPr>
                      <w:rFonts w:eastAsia="Calibri" w:cs="Times New Roman"/>
                      <w:lang w:val="en-GB" w:eastAsia="lt-LT"/>
                    </w:rPr>
                    <w:t xml:space="preserve"> </w:t>
                  </w:r>
                  <w:r w:rsidRPr="00FF2C83">
                    <w:rPr>
                      <w:rFonts w:cstheme="minorHAnsi"/>
                      <w:lang w:val="en-GB"/>
                    </w:rPr>
                    <w:t>Director of the Sectoral Policy Department, the Ministry of Interior of the Republic of Latvia G.</w:t>
                  </w:r>
                  <w:r w:rsidR="00C05518">
                    <w:rPr>
                      <w:rFonts w:cstheme="minorHAnsi"/>
                      <w:lang w:val="en-GB"/>
                    </w:rPr>
                    <w:t xml:space="preserve"> </w:t>
                  </w:r>
                  <w:r w:rsidRPr="00FF2C83">
                    <w:rPr>
                      <w:rFonts w:cstheme="minorHAnsi"/>
                      <w:lang w:val="en-GB"/>
                    </w:rPr>
                    <w:t>Švika</w:t>
                  </w:r>
                  <w:r w:rsidRPr="00FF2C83">
                    <w:rPr>
                      <w:rFonts w:eastAsia="Calibri" w:cs="Times New Roman"/>
                      <w:lang w:val="en-GB" w:eastAsia="lt-LT"/>
                    </w:rPr>
                    <w:t xml:space="preserve"> and  </w:t>
                  </w:r>
                  <w:r w:rsidRPr="00C05518">
                    <w:rPr>
                      <w:rFonts w:cstheme="minorHAnsi"/>
                      <w:lang w:val="en-GB"/>
                    </w:rPr>
                    <w:t xml:space="preserve">Deputy Chief of the State </w:t>
                  </w:r>
                  <w:r w:rsidRPr="00FF2C83">
                    <w:rPr>
                      <w:rFonts w:cstheme="minorHAnsi"/>
                      <w:lang w:val="en-GB"/>
                    </w:rPr>
                    <w:t xml:space="preserve">Fire and Rescue Service of the Republic of Latvia </w:t>
                  </w:r>
                  <w:r w:rsidR="00A555C1" w:rsidRPr="00FF2C83">
                    <w:rPr>
                      <w:rFonts w:cstheme="minorHAnsi"/>
                      <w:lang w:val="en-GB"/>
                    </w:rPr>
                    <w:t xml:space="preserve">General </w:t>
                  </w:r>
                  <w:r w:rsidRPr="00C05518">
                    <w:rPr>
                      <w:rFonts w:cstheme="minorHAnsi"/>
                      <w:lang w:val="en-GB"/>
                    </w:rPr>
                    <w:t>I.</w:t>
                  </w:r>
                  <w:r w:rsidR="00C05518">
                    <w:rPr>
                      <w:rFonts w:cstheme="minorHAnsi"/>
                      <w:lang w:val="en-GB"/>
                    </w:rPr>
                    <w:t xml:space="preserve"> </w:t>
                  </w:r>
                  <w:r w:rsidRPr="00C05518">
                    <w:rPr>
                      <w:rFonts w:cstheme="minorHAnsi"/>
                      <w:lang w:val="en-GB"/>
                    </w:rPr>
                    <w:t>Zitāns</w:t>
                  </w:r>
                  <w:r w:rsidR="00C05518">
                    <w:rPr>
                      <w:rFonts w:cstheme="minorHAnsi"/>
                      <w:lang w:val="en-GB"/>
                    </w:rPr>
                    <w:t>.</w:t>
                  </w:r>
                </w:p>
                <w:p w14:paraId="2E93F989" w14:textId="77777777" w:rsidR="00A12AAE" w:rsidRPr="00C05518" w:rsidRDefault="00A12AAE" w:rsidP="00D5307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cstheme="minorHAnsi"/>
                      <w:lang w:val="en-GB"/>
                    </w:rPr>
                  </w:pPr>
                </w:p>
                <w:p w14:paraId="30181DF4" w14:textId="45EBCEF4" w:rsidR="00A12AAE" w:rsidRPr="00C05518" w:rsidRDefault="00775B87" w:rsidP="00D5307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lang w:val="en-GB" w:eastAsia="lt-LT"/>
                    </w:rPr>
                  </w:pPr>
                  <w:r w:rsidRPr="00C05518">
                    <w:rPr>
                      <w:rFonts w:eastAsia="Calibri" w:cs="Times New Roman"/>
                      <w:lang w:val="en-GB" w:eastAsia="lt-LT"/>
                    </w:rPr>
                    <w:t>Remarks</w:t>
                  </w:r>
                  <w:r w:rsidR="00C05518">
                    <w:rPr>
                      <w:rFonts w:eastAsia="Calibri" w:cs="Times New Roman"/>
                      <w:lang w:val="en-GB" w:eastAsia="lt-LT"/>
                    </w:rPr>
                    <w:t xml:space="preserve"> b</w:t>
                  </w:r>
                  <w:r w:rsidRPr="00C05518">
                    <w:rPr>
                      <w:rFonts w:eastAsia="Calibri" w:cs="Times New Roman"/>
                      <w:lang w:val="en-GB" w:eastAsia="lt-LT"/>
                    </w:rPr>
                    <w:t xml:space="preserve">y the </w:t>
                  </w:r>
                  <w:r w:rsidR="00A12AAE" w:rsidRPr="00C05518">
                    <w:rPr>
                      <w:rFonts w:eastAsia="Calibri" w:cs="Times New Roman"/>
                      <w:lang w:val="en-GB" w:eastAsia="lt-LT"/>
                    </w:rPr>
                    <w:t>Head of the International Cooperation Division of the Fire and Rescue Department under the Ministry of the Interior of the Republic of Lithuania I</w:t>
                  </w:r>
                  <w:r w:rsidR="00C05518">
                    <w:rPr>
                      <w:rFonts w:eastAsia="Calibri" w:cs="Times New Roman"/>
                      <w:lang w:val="en-GB" w:eastAsia="lt-LT"/>
                    </w:rPr>
                    <w:t>.</w:t>
                  </w:r>
                  <w:r w:rsidR="00A12AAE" w:rsidRPr="00C05518">
                    <w:rPr>
                      <w:rFonts w:eastAsia="Calibri" w:cs="Times New Roman"/>
                      <w:lang w:val="en-GB" w:eastAsia="lt-LT"/>
                    </w:rPr>
                    <w:t xml:space="preserve"> M</w:t>
                  </w:r>
                  <w:r w:rsidR="00C05518">
                    <w:rPr>
                      <w:rFonts w:eastAsia="Calibri" w:cs="Times New Roman"/>
                      <w:lang w:val="en-GB" w:eastAsia="lt-LT"/>
                    </w:rPr>
                    <w:t>.</w:t>
                  </w:r>
                  <w:r w:rsidR="00A12AAE" w:rsidRPr="00C05518">
                    <w:rPr>
                      <w:rFonts w:eastAsia="Calibri" w:cs="Times New Roman"/>
                      <w:lang w:val="en-GB" w:eastAsia="lt-LT"/>
                    </w:rPr>
                    <w:t xml:space="preserve"> Jankuviene</w:t>
                  </w:r>
                  <w:r w:rsidR="00C05518">
                    <w:rPr>
                      <w:rFonts w:eastAsia="Calibri" w:cs="Times New Roman"/>
                      <w:lang w:val="en-GB" w:eastAsia="lt-LT"/>
                    </w:rPr>
                    <w:t xml:space="preserve"> (TBC).</w:t>
                  </w:r>
                </w:p>
                <w:p w14:paraId="02E1E17C" w14:textId="77777777" w:rsidR="00A12AAE" w:rsidRPr="00C05518" w:rsidRDefault="00A12AAE" w:rsidP="00D5307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lang w:val="en-GB" w:eastAsia="lt-LT"/>
                    </w:rPr>
                  </w:pPr>
                </w:p>
                <w:p w14:paraId="778D8DF1" w14:textId="2841E459" w:rsidR="00DD0575" w:rsidRPr="00C05518" w:rsidRDefault="00775B87" w:rsidP="00D5307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i/>
                      <w:lang w:val="en-GB" w:eastAsia="lt-LT"/>
                    </w:rPr>
                  </w:pPr>
                  <w:r w:rsidRPr="00C05518">
                    <w:rPr>
                      <w:rFonts w:eastAsia="Calibri" w:cs="Times New Roman"/>
                      <w:i/>
                      <w:lang w:val="en-GB" w:eastAsia="lt-LT"/>
                    </w:rPr>
                    <w:t>Discussion</w:t>
                  </w:r>
                </w:p>
              </w:tc>
            </w:tr>
            <w:tr w:rsidR="00A176D2" w:rsidRPr="006B1C1A" w14:paraId="310A4645" w14:textId="77777777" w:rsidTr="00A12AAE">
              <w:trPr>
                <w:trHeight w:val="429"/>
              </w:trPr>
              <w:tc>
                <w:tcPr>
                  <w:tcW w:w="181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75B4991" w14:textId="7CD470DD" w:rsidR="00A176D2" w:rsidRDefault="004A257F" w:rsidP="008C1341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lang w:val="en-GB" w:eastAsia="lt-LT"/>
                    </w:rPr>
                  </w:pPr>
                  <w:r>
                    <w:rPr>
                      <w:rFonts w:eastAsia="Calibri" w:cs="Times New Roman"/>
                      <w:b/>
                      <w:lang w:val="en-GB" w:eastAsia="lt-LT"/>
                    </w:rPr>
                    <w:t>11:20</w:t>
                  </w:r>
                </w:p>
                <w:p w14:paraId="64222EDE" w14:textId="77777777" w:rsidR="00A176D2" w:rsidRDefault="00A176D2" w:rsidP="008C1341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lang w:val="en-GB" w:eastAsia="lt-LT"/>
                    </w:rPr>
                  </w:pPr>
                </w:p>
                <w:p w14:paraId="0E6CE9C5" w14:textId="77777777" w:rsidR="00A176D2" w:rsidRDefault="00A176D2" w:rsidP="008C1341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lang w:val="en-GB" w:eastAsia="lt-LT"/>
                    </w:rPr>
                  </w:pPr>
                </w:p>
              </w:tc>
              <w:tc>
                <w:tcPr>
                  <w:tcW w:w="333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350EC5C" w14:textId="75B6033B" w:rsidR="00D14323" w:rsidRPr="00A12AAE" w:rsidRDefault="00396A29" w:rsidP="00D14323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</w:pPr>
                  <w:r w:rsidRPr="00A12AAE"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  <w:lastRenderedPageBreak/>
                    <w:t>Informative part</w:t>
                  </w:r>
                </w:p>
                <w:p w14:paraId="528824F7" w14:textId="77777777" w:rsidR="00D14323" w:rsidRPr="00A12AAE" w:rsidRDefault="00D14323" w:rsidP="00D14323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</w:pPr>
                </w:p>
                <w:p w14:paraId="4BFF03A1" w14:textId="77777777" w:rsidR="00D14323" w:rsidRPr="00A12AAE" w:rsidRDefault="00D14323" w:rsidP="00D14323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lang w:val="en-GB" w:eastAsia="lt-LT"/>
                    </w:rPr>
                  </w:pPr>
                  <w:r w:rsidRPr="00A12AAE">
                    <w:rPr>
                      <w:rFonts w:eastAsia="Calibri" w:cs="Times New Roman"/>
                      <w:b/>
                      <w:i/>
                      <w:iCs/>
                      <w:lang w:val="en-GB" w:eastAsia="lt-LT"/>
                    </w:rPr>
                    <w:lastRenderedPageBreak/>
                    <w:t xml:space="preserve">Priorities of Latvia and Lithuania for the new 2021–2027 Interreg cross border cooperation programme </w:t>
                  </w:r>
                </w:p>
                <w:p w14:paraId="113B178D" w14:textId="77777777" w:rsidR="00A176D2" w:rsidRPr="00A12AAE" w:rsidRDefault="00A176D2" w:rsidP="00DD0575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bCs/>
                      <w:i/>
                      <w:lang w:val="en-GB" w:eastAsia="lt-LT"/>
                    </w:rPr>
                  </w:pPr>
                </w:p>
              </w:tc>
              <w:tc>
                <w:tcPr>
                  <w:tcW w:w="4981" w:type="dxa"/>
                  <w:shd w:val="clear" w:color="auto" w:fill="auto"/>
                </w:tcPr>
                <w:p w14:paraId="23032A75" w14:textId="77777777" w:rsidR="00D14323" w:rsidRPr="00A12AAE" w:rsidRDefault="00D14323" w:rsidP="00D14323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</w:pPr>
                </w:p>
                <w:p w14:paraId="4B8080C0" w14:textId="77777777" w:rsidR="00D14323" w:rsidRPr="00A12AAE" w:rsidRDefault="00D14323" w:rsidP="00D14323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</w:pPr>
                </w:p>
                <w:p w14:paraId="1BD83313" w14:textId="35719FEC" w:rsidR="00D14323" w:rsidRPr="00A12AAE" w:rsidRDefault="00D14323" w:rsidP="00D14323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</w:pPr>
                  <w:r w:rsidRPr="00A12AAE">
                    <w:rPr>
                      <w:rFonts w:eastAsia="Calibri" w:cs="Times New Roman"/>
                      <w:iCs/>
                      <w:lang w:val="en-GB" w:eastAsia="lt-LT"/>
                    </w:rPr>
                    <w:lastRenderedPageBreak/>
                    <w:t xml:space="preserve">Presentation by </w:t>
                  </w:r>
                  <w:r w:rsidR="00775B87" w:rsidRPr="00A12AAE">
                    <w:rPr>
                      <w:rFonts w:eastAsia="Calibri" w:cs="Times New Roman"/>
                      <w:iCs/>
                      <w:lang w:val="en-GB" w:eastAsia="lt-LT"/>
                    </w:rPr>
                    <w:t>Director of Development Instruments Department, Ministry of Environmental Protection and Regional Development of the Republic of Latvia I.</w:t>
                  </w:r>
                  <w:r w:rsidR="00FF2C83">
                    <w:rPr>
                      <w:rFonts w:eastAsia="Calibri" w:cs="Times New Roman"/>
                      <w:iCs/>
                      <w:lang w:val="en-GB" w:eastAsia="lt-LT"/>
                    </w:rPr>
                    <w:t xml:space="preserve"> </w:t>
                  </w:r>
                  <w:r w:rsidR="00775B87" w:rsidRPr="00A12AAE">
                    <w:rPr>
                      <w:rFonts w:eastAsia="Calibri" w:cs="Times New Roman"/>
                      <w:iCs/>
                      <w:lang w:val="en-GB" w:eastAsia="lt-LT"/>
                    </w:rPr>
                    <w:t>Kravale</w:t>
                  </w:r>
                  <w:r w:rsidR="00775B87" w:rsidRPr="00A12AAE"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  <w:t xml:space="preserve"> </w:t>
                  </w:r>
                </w:p>
                <w:p w14:paraId="502C13E7" w14:textId="77777777" w:rsidR="00D14323" w:rsidRPr="00A12AAE" w:rsidRDefault="00D14323" w:rsidP="00D14323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</w:pPr>
                </w:p>
                <w:p w14:paraId="46046101" w14:textId="48D25155" w:rsidR="00A176D2" w:rsidRPr="00A12AAE" w:rsidRDefault="00D14323" w:rsidP="00FF2C83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lang w:val="en-GB" w:eastAsia="lt-LT"/>
                    </w:rPr>
                  </w:pPr>
                  <w:r w:rsidRPr="00A12AAE"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  <w:t>Remarks by the representatives</w:t>
                  </w:r>
                  <w:r w:rsidR="00A12AAE"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  <w:t xml:space="preserve"> </w:t>
                  </w:r>
                  <w:r w:rsidRPr="00A12AAE">
                    <w:rPr>
                      <w:rFonts w:eastAsia="Calibri" w:cs="Times New Roman"/>
                      <w:i/>
                      <w:iCs/>
                      <w:lang w:val="en-GB" w:eastAsia="lt-LT"/>
                    </w:rPr>
                    <w:t>of the Ministry of the Interior of the Republic of Lithuania</w:t>
                  </w:r>
                </w:p>
              </w:tc>
            </w:tr>
            <w:tr w:rsidR="00734F6F" w:rsidRPr="006B1C1A" w14:paraId="5238EC7F" w14:textId="77777777" w:rsidTr="00A12AAE">
              <w:trPr>
                <w:trHeight w:val="2122"/>
              </w:trPr>
              <w:tc>
                <w:tcPr>
                  <w:tcW w:w="181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23695E9" w14:textId="65331DE2" w:rsidR="00D53077" w:rsidRPr="006B1C1A" w:rsidRDefault="00D53077" w:rsidP="004A257F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lang w:val="en-GB" w:eastAsia="lt-LT"/>
                    </w:rPr>
                  </w:pPr>
                  <w:r w:rsidRPr="006B1C1A">
                    <w:rPr>
                      <w:rFonts w:eastAsia="Calibri" w:cs="Times New Roman"/>
                      <w:b/>
                      <w:lang w:val="en-GB" w:eastAsia="lt-LT"/>
                    </w:rPr>
                    <w:lastRenderedPageBreak/>
                    <w:t>1</w:t>
                  </w:r>
                  <w:r w:rsidR="004A257F">
                    <w:rPr>
                      <w:rFonts w:eastAsia="Calibri" w:cs="Times New Roman"/>
                      <w:b/>
                      <w:lang w:val="en-GB" w:eastAsia="lt-LT"/>
                    </w:rPr>
                    <w:t>1</w:t>
                  </w:r>
                  <w:r w:rsidRPr="006B1C1A">
                    <w:rPr>
                      <w:rFonts w:eastAsia="Calibri" w:cs="Times New Roman"/>
                      <w:b/>
                      <w:lang w:val="en-GB" w:eastAsia="lt-LT"/>
                    </w:rPr>
                    <w:t>:</w:t>
                  </w:r>
                  <w:r w:rsidR="004A257F">
                    <w:rPr>
                      <w:rFonts w:eastAsia="Calibri" w:cs="Times New Roman"/>
                      <w:b/>
                      <w:lang w:val="en-GB" w:eastAsia="lt-LT"/>
                    </w:rPr>
                    <w:t>5</w:t>
                  </w:r>
                  <w:r w:rsidR="008C1341">
                    <w:rPr>
                      <w:rFonts w:eastAsia="Calibri" w:cs="Times New Roman"/>
                      <w:b/>
                      <w:lang w:val="en-GB" w:eastAsia="lt-LT"/>
                    </w:rPr>
                    <w:t>0</w:t>
                  </w:r>
                </w:p>
              </w:tc>
              <w:tc>
                <w:tcPr>
                  <w:tcW w:w="333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220B79" w14:textId="77777777" w:rsidR="00D53077" w:rsidRPr="006B1C1A" w:rsidRDefault="00893C6C" w:rsidP="00CB738D">
                  <w:pPr>
                    <w:spacing w:after="0" w:line="240" w:lineRule="auto"/>
                    <w:rPr>
                      <w:rFonts w:eastAsia="Calibri" w:cs="Times New Roman"/>
                      <w:b/>
                      <w:i/>
                      <w:lang w:val="en-GB" w:eastAsia="lt-LT"/>
                    </w:rPr>
                  </w:pPr>
                  <w:r w:rsidRPr="006B1C1A">
                    <w:rPr>
                      <w:rFonts w:eastAsia="Calibri" w:cs="Times New Roman"/>
                      <w:b/>
                      <w:i/>
                      <w:lang w:val="en-GB" w:eastAsia="lt-LT"/>
                    </w:rPr>
                    <w:t>Closing of the IGC meeting</w:t>
                  </w:r>
                </w:p>
                <w:p w14:paraId="3C1EF64D" w14:textId="77777777" w:rsidR="00893C6C" w:rsidRPr="006B1C1A" w:rsidRDefault="00893C6C" w:rsidP="00CB738D">
                  <w:pPr>
                    <w:spacing w:after="0" w:line="240" w:lineRule="auto"/>
                    <w:rPr>
                      <w:rFonts w:eastAsia="Calibri" w:cs="Times New Roman"/>
                      <w:b/>
                      <w:i/>
                      <w:lang w:val="en-GB" w:eastAsia="lt-LT"/>
                    </w:rPr>
                  </w:pPr>
                </w:p>
                <w:p w14:paraId="0ADBBD8B" w14:textId="77777777" w:rsidR="00893C6C" w:rsidRPr="006B1C1A" w:rsidRDefault="00893C6C" w:rsidP="00893C6C">
                  <w:pPr>
                    <w:spacing w:after="0" w:line="240" w:lineRule="auto"/>
                    <w:rPr>
                      <w:rFonts w:eastAsia="Calibri" w:cs="Times New Roman"/>
                      <w:b/>
                      <w:i/>
                      <w:lang w:val="en-GB" w:eastAsia="lt-LT"/>
                    </w:rPr>
                  </w:pPr>
                  <w:r w:rsidRPr="006B1C1A">
                    <w:rPr>
                      <w:rFonts w:eastAsia="Calibri" w:cs="Times New Roman"/>
                      <w:b/>
                      <w:i/>
                      <w:lang w:val="en-GB" w:eastAsia="lt-LT"/>
                    </w:rPr>
                    <w:t>-Future of the IGC</w:t>
                  </w:r>
                </w:p>
                <w:p w14:paraId="2B03419C" w14:textId="77777777" w:rsidR="00893C6C" w:rsidRPr="006B1C1A" w:rsidRDefault="008C1341" w:rsidP="00893C6C">
                  <w:pPr>
                    <w:spacing w:after="0" w:line="240" w:lineRule="auto"/>
                    <w:rPr>
                      <w:rFonts w:eastAsia="Calibri" w:cs="Times New Roman"/>
                      <w:b/>
                      <w:i/>
                      <w:lang w:val="en-GB" w:eastAsia="lt-LT"/>
                    </w:rPr>
                  </w:pPr>
                  <w:r>
                    <w:rPr>
                      <w:rFonts w:eastAsia="Calibri" w:cs="Times New Roman"/>
                      <w:b/>
                      <w:i/>
                      <w:lang w:val="en-GB" w:eastAsia="lt-LT"/>
                    </w:rPr>
                    <w:t>-Conclus</w:t>
                  </w:r>
                  <w:r w:rsidR="00893C6C" w:rsidRPr="006B1C1A">
                    <w:rPr>
                      <w:rFonts w:eastAsia="Calibri" w:cs="Times New Roman"/>
                      <w:b/>
                      <w:i/>
                      <w:lang w:val="en-GB" w:eastAsia="lt-LT"/>
                    </w:rPr>
                    <w:t>ions of the meeting</w:t>
                  </w:r>
                </w:p>
                <w:p w14:paraId="36F8B56B" w14:textId="77777777" w:rsidR="00893C6C" w:rsidRPr="006B1C1A" w:rsidRDefault="00893C6C" w:rsidP="00893C6C">
                  <w:pPr>
                    <w:spacing w:after="0" w:line="240" w:lineRule="auto"/>
                    <w:rPr>
                      <w:rFonts w:eastAsia="Calibri" w:cs="Times New Roman"/>
                      <w:b/>
                      <w:i/>
                      <w:lang w:val="en-GB" w:eastAsia="lt-LT"/>
                    </w:rPr>
                  </w:pPr>
                  <w:r w:rsidRPr="006B1C1A">
                    <w:rPr>
                      <w:rFonts w:eastAsia="Calibri" w:cs="Times New Roman"/>
                      <w:b/>
                      <w:i/>
                      <w:lang w:val="en-GB" w:eastAsia="lt-LT"/>
                    </w:rPr>
                    <w:t xml:space="preserve">-Farewell </w:t>
                  </w:r>
                </w:p>
              </w:tc>
              <w:tc>
                <w:tcPr>
                  <w:tcW w:w="4981" w:type="dxa"/>
                </w:tcPr>
                <w:p w14:paraId="7E54A91A" w14:textId="77777777" w:rsidR="00893C6C" w:rsidRPr="006B1C1A" w:rsidRDefault="00893C6C" w:rsidP="00893C6C">
                  <w:pPr>
                    <w:rPr>
                      <w:rFonts w:eastAsia="Calibri" w:cs="Times New Roman"/>
                      <w:bCs/>
                      <w:lang w:val="en-GB" w:eastAsia="lt-LT"/>
                    </w:rPr>
                  </w:pPr>
                </w:p>
                <w:p w14:paraId="10E8457B" w14:textId="77777777" w:rsidR="002E6BB0" w:rsidRDefault="00893C6C" w:rsidP="00DD0575">
                  <w:pPr>
                    <w:rPr>
                      <w:rFonts w:eastAsia="Calibri" w:cs="Times New Roman"/>
                      <w:bCs/>
                      <w:lang w:val="en-GB" w:eastAsia="lt-LT"/>
                    </w:rPr>
                  </w:pPr>
                  <w:r w:rsidRPr="006B1C1A">
                    <w:rPr>
                      <w:rFonts w:eastAsia="Calibri" w:cs="Times New Roman"/>
                      <w:bCs/>
                      <w:lang w:val="en-GB" w:eastAsia="lt-LT"/>
                    </w:rPr>
                    <w:t>Vice-Minister of the Interior of the Republic of Lithuania T. Tamulevičius</w:t>
                  </w:r>
                </w:p>
                <w:p w14:paraId="7D541735" w14:textId="6310EB23" w:rsidR="004D17CB" w:rsidRPr="006B1C1A" w:rsidRDefault="004D17CB" w:rsidP="004D17CB">
                  <w:pPr>
                    <w:pStyle w:val="Sraopastraipa"/>
                    <w:suppressAutoHyphens/>
                    <w:autoSpaceDN w:val="0"/>
                    <w:spacing w:after="0" w:line="240" w:lineRule="auto"/>
                    <w:ind w:left="-18"/>
                    <w:textAlignment w:val="baseline"/>
                    <w:rPr>
                      <w:rFonts w:eastAsia="Calibri" w:cs="Times New Roman"/>
                      <w:lang w:val="en-GB" w:eastAsia="lt-LT"/>
                    </w:rPr>
                  </w:pPr>
                  <w:r w:rsidRPr="00396A29">
                    <w:rPr>
                      <w:rFonts w:eastAsia="Calibri" w:cs="Times New Roman"/>
                      <w:lang w:val="en-GB" w:eastAsia="lt-LT"/>
                    </w:rPr>
                    <w:t>Minister of Environmental Protection and Regional Development of the Republic of Latvia</w:t>
                  </w:r>
                  <w:r>
                    <w:rPr>
                      <w:rFonts w:eastAsia="Calibri" w:cs="Times New Roman"/>
                      <w:lang w:val="en-GB" w:eastAsia="lt-LT"/>
                    </w:rPr>
                    <w:t xml:space="preserve"> J.</w:t>
                  </w:r>
                  <w:r w:rsidR="00FF2C83">
                    <w:rPr>
                      <w:rFonts w:eastAsia="Calibri" w:cs="Times New Roman"/>
                      <w:lang w:val="en-GB" w:eastAsia="lt-LT"/>
                    </w:rPr>
                    <w:t xml:space="preserve"> </w:t>
                  </w:r>
                  <w:r>
                    <w:rPr>
                      <w:rFonts w:eastAsia="Calibri" w:cs="Times New Roman"/>
                      <w:lang w:val="en-GB" w:eastAsia="lt-LT"/>
                    </w:rPr>
                    <w:t>Pūce</w:t>
                  </w:r>
                </w:p>
                <w:p w14:paraId="39BE3D0D" w14:textId="720C13A6" w:rsidR="00D14323" w:rsidRPr="006B1C1A" w:rsidRDefault="00D14323" w:rsidP="00DD0575">
                  <w:pPr>
                    <w:rPr>
                      <w:rFonts w:eastAsia="Calibri" w:cs="Times New Roman"/>
                      <w:bCs/>
                      <w:lang w:val="en-GB" w:eastAsia="lt-LT"/>
                    </w:rPr>
                  </w:pPr>
                </w:p>
              </w:tc>
            </w:tr>
            <w:tr w:rsidR="00734F6F" w:rsidRPr="006B1C1A" w14:paraId="039BED9E" w14:textId="77777777" w:rsidTr="00A12AAE">
              <w:trPr>
                <w:trHeight w:val="421"/>
              </w:trPr>
              <w:tc>
                <w:tcPr>
                  <w:tcW w:w="181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CD596A1" w14:textId="42818552" w:rsidR="00A753A1" w:rsidRPr="006B1C1A" w:rsidRDefault="00A753A1" w:rsidP="004A257F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lang w:val="en-GB" w:eastAsia="lt-LT"/>
                    </w:rPr>
                  </w:pPr>
                  <w:r w:rsidRPr="006B1C1A">
                    <w:rPr>
                      <w:rFonts w:eastAsia="Calibri" w:cs="Times New Roman"/>
                      <w:b/>
                      <w:lang w:val="en-GB" w:eastAsia="lt-LT"/>
                    </w:rPr>
                    <w:t>1</w:t>
                  </w:r>
                  <w:r w:rsidR="004A257F">
                    <w:rPr>
                      <w:rFonts w:eastAsia="Calibri" w:cs="Times New Roman"/>
                      <w:b/>
                      <w:lang w:val="en-GB" w:eastAsia="lt-LT"/>
                    </w:rPr>
                    <w:t>2</w:t>
                  </w:r>
                  <w:r w:rsidRPr="006B1C1A">
                    <w:rPr>
                      <w:rFonts w:eastAsia="Calibri" w:cs="Times New Roman"/>
                      <w:b/>
                      <w:lang w:val="en-GB" w:eastAsia="lt-LT"/>
                    </w:rPr>
                    <w:t>:</w:t>
                  </w:r>
                  <w:r w:rsidR="004A257F">
                    <w:rPr>
                      <w:rFonts w:eastAsia="Calibri" w:cs="Times New Roman"/>
                      <w:b/>
                      <w:lang w:val="en-GB" w:eastAsia="lt-LT"/>
                    </w:rPr>
                    <w:t>0</w:t>
                  </w:r>
                  <w:r w:rsidR="008C1341">
                    <w:rPr>
                      <w:rFonts w:eastAsia="Calibri" w:cs="Times New Roman"/>
                      <w:b/>
                      <w:lang w:val="en-GB" w:eastAsia="lt-LT"/>
                    </w:rPr>
                    <w:t>0</w:t>
                  </w:r>
                </w:p>
              </w:tc>
              <w:tc>
                <w:tcPr>
                  <w:tcW w:w="333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009E2A" w14:textId="7DE47BD1" w:rsidR="00F71272" w:rsidRPr="006B1C1A" w:rsidRDefault="004A257F" w:rsidP="00893C6C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Calibri" w:cs="Times New Roman"/>
                      <w:b/>
                      <w:bCs/>
                      <w:i/>
                      <w:lang w:val="en-GB" w:eastAsia="lt-LT"/>
                    </w:rPr>
                  </w:pPr>
                  <w:r>
                    <w:rPr>
                      <w:rFonts w:eastAsia="Calibri" w:cs="Times New Roman"/>
                      <w:b/>
                      <w:bCs/>
                      <w:i/>
                      <w:lang w:val="en-GB" w:eastAsia="lt-LT"/>
                    </w:rPr>
                    <w:t>End of the meeting</w:t>
                  </w:r>
                </w:p>
              </w:tc>
              <w:tc>
                <w:tcPr>
                  <w:tcW w:w="4981" w:type="dxa"/>
                </w:tcPr>
                <w:p w14:paraId="07C09EE2" w14:textId="77777777" w:rsidR="00A753A1" w:rsidRPr="006B1C1A" w:rsidRDefault="00A753A1" w:rsidP="000A5964">
                  <w:pPr>
                    <w:rPr>
                      <w:rFonts w:eastAsia="Calibri" w:cs="Times New Roman"/>
                      <w:bCs/>
                      <w:lang w:val="en-GB" w:eastAsia="lt-LT"/>
                    </w:rPr>
                  </w:pPr>
                </w:p>
              </w:tc>
            </w:tr>
          </w:tbl>
          <w:p w14:paraId="0FF76BA4" w14:textId="77777777" w:rsidR="00ED1CA0" w:rsidRPr="006B1C1A" w:rsidRDefault="00ED1CA0" w:rsidP="008253E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Calibri" w:cs="Times New Roman"/>
                <w:lang w:val="en-GB" w:eastAsia="en-GB"/>
              </w:rPr>
            </w:pPr>
          </w:p>
        </w:tc>
      </w:tr>
    </w:tbl>
    <w:p w14:paraId="09FB0687" w14:textId="77777777" w:rsidR="006B1C1A" w:rsidRDefault="006B1C1A" w:rsidP="006B1C1A">
      <w:pPr>
        <w:rPr>
          <w:b/>
          <w:bCs/>
          <w:u w:val="single"/>
          <w:lang w:val="en-GB"/>
        </w:rPr>
      </w:pPr>
    </w:p>
    <w:p w14:paraId="7E361672" w14:textId="3CA0F2BA" w:rsidR="006B1C1A" w:rsidRPr="006B1C1A" w:rsidRDefault="006B1C1A" w:rsidP="006B1C1A">
      <w:pPr>
        <w:rPr>
          <w:b/>
          <w:bCs/>
          <w:u w:val="single"/>
          <w:lang w:val="en-GB"/>
        </w:rPr>
      </w:pPr>
      <w:r w:rsidRPr="006B1C1A">
        <w:rPr>
          <w:b/>
          <w:bCs/>
          <w:u w:val="single"/>
          <w:lang w:val="en-GB"/>
        </w:rPr>
        <w:t>Contact person</w:t>
      </w:r>
      <w:r w:rsidR="00A276C2">
        <w:rPr>
          <w:b/>
          <w:bCs/>
          <w:u w:val="single"/>
          <w:lang w:val="en-GB"/>
        </w:rPr>
        <w:t>s</w:t>
      </w:r>
      <w:r w:rsidRPr="006B1C1A">
        <w:rPr>
          <w:b/>
          <w:bCs/>
          <w:u w:val="single"/>
          <w:lang w:val="en-GB"/>
        </w:rPr>
        <w:t>:</w:t>
      </w:r>
    </w:p>
    <w:p w14:paraId="7C081676" w14:textId="77777777" w:rsidR="006B1C1A" w:rsidRPr="006B1C1A" w:rsidRDefault="006B1C1A" w:rsidP="006B1C1A">
      <w:pPr>
        <w:rPr>
          <w:b/>
          <w:bCs/>
          <w:lang w:val="en-GB"/>
        </w:rPr>
      </w:pPr>
      <w:r w:rsidRPr="006B1C1A">
        <w:rPr>
          <w:b/>
          <w:bCs/>
          <w:lang w:val="en-GB"/>
        </w:rPr>
        <w:t>Ms. Kristina Jurkšienė</w:t>
      </w:r>
    </w:p>
    <w:p w14:paraId="5D52A13B" w14:textId="77777777" w:rsidR="006B1C1A" w:rsidRPr="006B1C1A" w:rsidRDefault="006B1C1A" w:rsidP="00A276C2">
      <w:pPr>
        <w:spacing w:line="240" w:lineRule="auto"/>
        <w:rPr>
          <w:lang w:val="en-GB"/>
        </w:rPr>
      </w:pPr>
      <w:r w:rsidRPr="006B1C1A">
        <w:rPr>
          <w:bCs/>
          <w:lang w:val="en-GB"/>
        </w:rPr>
        <w:t>Advisor of the International Cooperation Group</w:t>
      </w:r>
    </w:p>
    <w:p w14:paraId="45CD9B99" w14:textId="4DA0DC49" w:rsidR="00FF2C83" w:rsidRDefault="006B1C1A" w:rsidP="00A276C2">
      <w:pPr>
        <w:spacing w:line="240" w:lineRule="auto"/>
        <w:rPr>
          <w:lang w:val="en-GB"/>
        </w:rPr>
      </w:pPr>
      <w:r w:rsidRPr="006B1C1A">
        <w:rPr>
          <w:lang w:val="en-GB"/>
        </w:rPr>
        <w:t xml:space="preserve">Ph. </w:t>
      </w:r>
      <w:r w:rsidR="00FF2C83">
        <w:rPr>
          <w:lang w:val="en-GB"/>
        </w:rPr>
        <w:t>+370 5 271 7204</w:t>
      </w:r>
    </w:p>
    <w:p w14:paraId="460031B8" w14:textId="7BD70928" w:rsidR="006B1C1A" w:rsidRPr="006B1C1A" w:rsidRDefault="006B1C1A" w:rsidP="00A276C2">
      <w:pPr>
        <w:spacing w:line="240" w:lineRule="auto"/>
        <w:rPr>
          <w:lang w:val="en-GB"/>
        </w:rPr>
      </w:pPr>
      <w:r w:rsidRPr="006B1C1A">
        <w:rPr>
          <w:lang w:val="en-GB"/>
        </w:rPr>
        <w:t>+370 672 03 405</w:t>
      </w:r>
    </w:p>
    <w:p w14:paraId="10803F28" w14:textId="77777777" w:rsidR="006B1C1A" w:rsidRPr="006B1C1A" w:rsidRDefault="006B1C1A" w:rsidP="00A276C2">
      <w:pPr>
        <w:spacing w:line="240" w:lineRule="auto"/>
        <w:rPr>
          <w:lang w:val="en-GB"/>
        </w:rPr>
      </w:pPr>
      <w:r w:rsidRPr="006B1C1A">
        <w:rPr>
          <w:lang w:val="en-GB"/>
        </w:rPr>
        <w:t xml:space="preserve">Email: </w:t>
      </w:r>
      <w:hyperlink r:id="rId6" w:history="1">
        <w:r w:rsidRPr="006B1C1A">
          <w:rPr>
            <w:rStyle w:val="Hipersaitas"/>
            <w:lang w:val="en-GB"/>
          </w:rPr>
          <w:t>kristina.jurksiene@vrm.lt</w:t>
        </w:r>
      </w:hyperlink>
      <w:r w:rsidRPr="006B1C1A">
        <w:rPr>
          <w:lang w:val="en-GB"/>
        </w:rPr>
        <w:t xml:space="preserve"> </w:t>
      </w:r>
    </w:p>
    <w:p w14:paraId="230396CF" w14:textId="77777777" w:rsidR="006B1C1A" w:rsidRPr="006B1C1A" w:rsidRDefault="006B1C1A" w:rsidP="00A276C2">
      <w:pPr>
        <w:spacing w:line="240" w:lineRule="auto"/>
        <w:rPr>
          <w:lang w:val="en-GB"/>
        </w:rPr>
      </w:pPr>
    </w:p>
    <w:p w14:paraId="5BBD3C4B" w14:textId="77777777" w:rsidR="006B1C1A" w:rsidRPr="00BF2FF6" w:rsidRDefault="00BF2FF6" w:rsidP="00A276C2">
      <w:pPr>
        <w:spacing w:line="240" w:lineRule="auto"/>
        <w:rPr>
          <w:b/>
          <w:lang w:val="en-GB"/>
        </w:rPr>
      </w:pPr>
      <w:r w:rsidRPr="00BF2FF6">
        <w:rPr>
          <w:b/>
          <w:lang w:val="en-GB"/>
        </w:rPr>
        <w:t>Mr. Maksim Afanasjev</w:t>
      </w:r>
    </w:p>
    <w:p w14:paraId="05BEF2D3" w14:textId="77777777" w:rsidR="00BF2FF6" w:rsidRDefault="00BF2FF6" w:rsidP="00A276C2">
      <w:pPr>
        <w:spacing w:line="240" w:lineRule="auto"/>
        <w:rPr>
          <w:bCs/>
          <w:lang w:val="en-GB"/>
        </w:rPr>
      </w:pPr>
      <w:r w:rsidRPr="00BF2FF6">
        <w:rPr>
          <w:bCs/>
          <w:lang w:val="en-GB"/>
        </w:rPr>
        <w:t>Advisor of the International Cooperation Group</w:t>
      </w:r>
    </w:p>
    <w:p w14:paraId="6CB80C5E" w14:textId="511D8B78" w:rsidR="00FF2C83" w:rsidRPr="00FF2C83" w:rsidRDefault="00FF2C83" w:rsidP="00A276C2">
      <w:pPr>
        <w:spacing w:line="240" w:lineRule="auto"/>
        <w:rPr>
          <w:bCs/>
          <w:lang w:val="en-GB"/>
        </w:rPr>
      </w:pPr>
      <w:r w:rsidRPr="00FF2C83">
        <w:rPr>
          <w:bCs/>
          <w:lang w:val="en-GB"/>
        </w:rPr>
        <w:t xml:space="preserve">Ph.  +370 5 271 </w:t>
      </w:r>
      <w:r>
        <w:rPr>
          <w:bCs/>
          <w:lang w:val="en-GB"/>
        </w:rPr>
        <w:t>8</w:t>
      </w:r>
      <w:r w:rsidRPr="00FF2C83">
        <w:rPr>
          <w:bCs/>
          <w:lang w:val="en-GB"/>
        </w:rPr>
        <w:t>4</w:t>
      </w:r>
      <w:r>
        <w:rPr>
          <w:bCs/>
          <w:lang w:val="en-GB"/>
        </w:rPr>
        <w:t>95</w:t>
      </w:r>
    </w:p>
    <w:p w14:paraId="6474B7B2" w14:textId="0123AFD7" w:rsidR="00FF2C83" w:rsidRPr="00C05518" w:rsidRDefault="00FF2C83" w:rsidP="00A276C2">
      <w:pPr>
        <w:spacing w:line="240" w:lineRule="auto"/>
        <w:rPr>
          <w:lang w:val="en-US"/>
        </w:rPr>
      </w:pPr>
      <w:r w:rsidRPr="00FF2C83">
        <w:rPr>
          <w:bCs/>
          <w:lang w:val="en-GB"/>
        </w:rPr>
        <w:t xml:space="preserve">Email: </w:t>
      </w:r>
      <w:hyperlink r:id="rId7" w:history="1">
        <w:r w:rsidR="0006418C" w:rsidRPr="004C1AE1">
          <w:rPr>
            <w:rStyle w:val="Hipersaitas"/>
            <w:bCs/>
            <w:lang w:val="en-GB"/>
          </w:rPr>
          <w:t>maksim.afanasjev</w:t>
        </w:r>
        <w:r w:rsidR="0006418C" w:rsidRPr="004C1AE1">
          <w:rPr>
            <w:rStyle w:val="Hipersaitas"/>
            <w:bCs/>
            <w:lang w:val="en-US"/>
          </w:rPr>
          <w:t>@vrm.lt</w:t>
        </w:r>
      </w:hyperlink>
      <w:r w:rsidR="0006418C">
        <w:rPr>
          <w:bCs/>
          <w:lang w:val="en-US"/>
        </w:rPr>
        <w:t xml:space="preserve"> </w:t>
      </w:r>
    </w:p>
    <w:sectPr w:rsidR="00FF2C83" w:rsidRPr="00C05518" w:rsidSect="00B87DBA">
      <w:pgSz w:w="11906" w:h="16838"/>
      <w:pgMar w:top="993" w:right="567" w:bottom="709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9E2"/>
    <w:multiLevelType w:val="hybridMultilevel"/>
    <w:tmpl w:val="546E925A"/>
    <w:lvl w:ilvl="0" w:tplc="938E198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F4A2F"/>
    <w:multiLevelType w:val="hybridMultilevel"/>
    <w:tmpl w:val="2438045A"/>
    <w:lvl w:ilvl="0" w:tplc="5856386E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45084"/>
    <w:multiLevelType w:val="hybridMultilevel"/>
    <w:tmpl w:val="1F02DE4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A3ED2"/>
    <w:multiLevelType w:val="hybridMultilevel"/>
    <w:tmpl w:val="6FE8826E"/>
    <w:lvl w:ilvl="0" w:tplc="F56EFFAE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71" w:hanging="360"/>
      </w:pPr>
    </w:lvl>
    <w:lvl w:ilvl="2" w:tplc="0809001B" w:tentative="1">
      <w:start w:val="1"/>
      <w:numFmt w:val="lowerRoman"/>
      <w:lvlText w:val="%3."/>
      <w:lvlJc w:val="right"/>
      <w:pPr>
        <w:ind w:left="1091" w:hanging="180"/>
      </w:pPr>
    </w:lvl>
    <w:lvl w:ilvl="3" w:tplc="0809000F" w:tentative="1">
      <w:start w:val="1"/>
      <w:numFmt w:val="decimal"/>
      <w:lvlText w:val="%4."/>
      <w:lvlJc w:val="left"/>
      <w:pPr>
        <w:ind w:left="1811" w:hanging="360"/>
      </w:pPr>
    </w:lvl>
    <w:lvl w:ilvl="4" w:tplc="08090019" w:tentative="1">
      <w:start w:val="1"/>
      <w:numFmt w:val="lowerLetter"/>
      <w:lvlText w:val="%5."/>
      <w:lvlJc w:val="left"/>
      <w:pPr>
        <w:ind w:left="2531" w:hanging="360"/>
      </w:pPr>
    </w:lvl>
    <w:lvl w:ilvl="5" w:tplc="0809001B" w:tentative="1">
      <w:start w:val="1"/>
      <w:numFmt w:val="lowerRoman"/>
      <w:lvlText w:val="%6."/>
      <w:lvlJc w:val="right"/>
      <w:pPr>
        <w:ind w:left="3251" w:hanging="180"/>
      </w:pPr>
    </w:lvl>
    <w:lvl w:ilvl="6" w:tplc="0809000F" w:tentative="1">
      <w:start w:val="1"/>
      <w:numFmt w:val="decimal"/>
      <w:lvlText w:val="%7."/>
      <w:lvlJc w:val="left"/>
      <w:pPr>
        <w:ind w:left="3971" w:hanging="360"/>
      </w:pPr>
    </w:lvl>
    <w:lvl w:ilvl="7" w:tplc="08090019" w:tentative="1">
      <w:start w:val="1"/>
      <w:numFmt w:val="lowerLetter"/>
      <w:lvlText w:val="%8."/>
      <w:lvlJc w:val="left"/>
      <w:pPr>
        <w:ind w:left="4691" w:hanging="360"/>
      </w:pPr>
    </w:lvl>
    <w:lvl w:ilvl="8" w:tplc="08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4" w15:restartNumberingAfterBreak="0">
    <w:nsid w:val="2D5A109E"/>
    <w:multiLevelType w:val="multilevel"/>
    <w:tmpl w:val="756AF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9C7D73"/>
    <w:multiLevelType w:val="hybridMultilevel"/>
    <w:tmpl w:val="9C94666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B2D00"/>
    <w:multiLevelType w:val="hybridMultilevel"/>
    <w:tmpl w:val="1B3891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6A49F0"/>
    <w:multiLevelType w:val="multilevel"/>
    <w:tmpl w:val="962A5B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A45E2F"/>
    <w:multiLevelType w:val="hybridMultilevel"/>
    <w:tmpl w:val="1B3891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590DD6"/>
    <w:multiLevelType w:val="hybridMultilevel"/>
    <w:tmpl w:val="DEDC22B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578B6"/>
    <w:multiLevelType w:val="hybridMultilevel"/>
    <w:tmpl w:val="5EC881CE"/>
    <w:lvl w:ilvl="0" w:tplc="0427000F">
      <w:start w:val="1"/>
      <w:numFmt w:val="decimal"/>
      <w:lvlText w:val="%1.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1" w15:restartNumberingAfterBreak="0">
    <w:nsid w:val="496432D3"/>
    <w:multiLevelType w:val="hybridMultilevel"/>
    <w:tmpl w:val="59DCDC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427776"/>
    <w:multiLevelType w:val="hybridMultilevel"/>
    <w:tmpl w:val="9C94666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867614"/>
    <w:multiLevelType w:val="hybridMultilevel"/>
    <w:tmpl w:val="2B44346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C70F49"/>
    <w:multiLevelType w:val="hybridMultilevel"/>
    <w:tmpl w:val="3450511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5E2CC4"/>
    <w:multiLevelType w:val="hybridMultilevel"/>
    <w:tmpl w:val="63E489C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D0271"/>
    <w:multiLevelType w:val="hybridMultilevel"/>
    <w:tmpl w:val="C1F0C35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1F60C1"/>
    <w:multiLevelType w:val="hybridMultilevel"/>
    <w:tmpl w:val="37EA76C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640FFD"/>
    <w:multiLevelType w:val="hybridMultilevel"/>
    <w:tmpl w:val="027A815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2"/>
  </w:num>
  <w:num w:numId="5">
    <w:abstractNumId w:val="8"/>
  </w:num>
  <w:num w:numId="6">
    <w:abstractNumId w:val="17"/>
  </w:num>
  <w:num w:numId="7">
    <w:abstractNumId w:val="12"/>
  </w:num>
  <w:num w:numId="8">
    <w:abstractNumId w:val="14"/>
  </w:num>
  <w:num w:numId="9">
    <w:abstractNumId w:val="5"/>
  </w:num>
  <w:num w:numId="10">
    <w:abstractNumId w:val="9"/>
  </w:num>
  <w:num w:numId="11">
    <w:abstractNumId w:val="18"/>
  </w:num>
  <w:num w:numId="12">
    <w:abstractNumId w:val="15"/>
  </w:num>
  <w:num w:numId="13">
    <w:abstractNumId w:val="16"/>
  </w:num>
  <w:num w:numId="14">
    <w:abstractNumId w:val="11"/>
  </w:num>
  <w:num w:numId="15">
    <w:abstractNumId w:val="13"/>
  </w:num>
  <w:num w:numId="16">
    <w:abstractNumId w:val="6"/>
  </w:num>
  <w:num w:numId="17">
    <w:abstractNumId w:val="3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istina Jurkšienė">
    <w15:presenceInfo w15:providerId="AD" w15:userId="S-1-5-21-4209697224-3871758227-447121003-27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CA0"/>
    <w:rsid w:val="000153F8"/>
    <w:rsid w:val="00037F0C"/>
    <w:rsid w:val="00047012"/>
    <w:rsid w:val="0006418C"/>
    <w:rsid w:val="00064DE1"/>
    <w:rsid w:val="00074B79"/>
    <w:rsid w:val="000A37BD"/>
    <w:rsid w:val="000A5964"/>
    <w:rsid w:val="000D26AF"/>
    <w:rsid w:val="001053A0"/>
    <w:rsid w:val="00121FDA"/>
    <w:rsid w:val="00135630"/>
    <w:rsid w:val="00136825"/>
    <w:rsid w:val="00155DB1"/>
    <w:rsid w:val="001829D6"/>
    <w:rsid w:val="001B1646"/>
    <w:rsid w:val="001D2263"/>
    <w:rsid w:val="001E13AE"/>
    <w:rsid w:val="0025344F"/>
    <w:rsid w:val="00285E3E"/>
    <w:rsid w:val="00294B82"/>
    <w:rsid w:val="002B3072"/>
    <w:rsid w:val="002E269C"/>
    <w:rsid w:val="002E5A52"/>
    <w:rsid w:val="002E6BB0"/>
    <w:rsid w:val="00310724"/>
    <w:rsid w:val="00334802"/>
    <w:rsid w:val="00340369"/>
    <w:rsid w:val="00345466"/>
    <w:rsid w:val="00370D03"/>
    <w:rsid w:val="0037224A"/>
    <w:rsid w:val="00386372"/>
    <w:rsid w:val="00394556"/>
    <w:rsid w:val="00396A29"/>
    <w:rsid w:val="003A4773"/>
    <w:rsid w:val="003B2A8C"/>
    <w:rsid w:val="003C5F95"/>
    <w:rsid w:val="003D001B"/>
    <w:rsid w:val="0044387A"/>
    <w:rsid w:val="00443F90"/>
    <w:rsid w:val="00445BE7"/>
    <w:rsid w:val="004628A8"/>
    <w:rsid w:val="0049590A"/>
    <w:rsid w:val="004A257F"/>
    <w:rsid w:val="004B1237"/>
    <w:rsid w:val="004C4C3A"/>
    <w:rsid w:val="004C7721"/>
    <w:rsid w:val="004D17CB"/>
    <w:rsid w:val="004E33B5"/>
    <w:rsid w:val="004F5463"/>
    <w:rsid w:val="00511558"/>
    <w:rsid w:val="00530B0D"/>
    <w:rsid w:val="00530C34"/>
    <w:rsid w:val="0053182B"/>
    <w:rsid w:val="00533156"/>
    <w:rsid w:val="00536384"/>
    <w:rsid w:val="005454E2"/>
    <w:rsid w:val="0055145D"/>
    <w:rsid w:val="00571381"/>
    <w:rsid w:val="005F3E1A"/>
    <w:rsid w:val="005F60C3"/>
    <w:rsid w:val="005F6FB9"/>
    <w:rsid w:val="00604426"/>
    <w:rsid w:val="00605948"/>
    <w:rsid w:val="006222AA"/>
    <w:rsid w:val="006562AB"/>
    <w:rsid w:val="00666E91"/>
    <w:rsid w:val="006B1C1A"/>
    <w:rsid w:val="006B21D1"/>
    <w:rsid w:val="006B5131"/>
    <w:rsid w:val="006C1B58"/>
    <w:rsid w:val="0071385C"/>
    <w:rsid w:val="00713F05"/>
    <w:rsid w:val="0071631E"/>
    <w:rsid w:val="00734F6F"/>
    <w:rsid w:val="00740C15"/>
    <w:rsid w:val="007458A9"/>
    <w:rsid w:val="00745D7E"/>
    <w:rsid w:val="00762130"/>
    <w:rsid w:val="00775B87"/>
    <w:rsid w:val="00793EC4"/>
    <w:rsid w:val="00797D16"/>
    <w:rsid w:val="007A41E9"/>
    <w:rsid w:val="007A774E"/>
    <w:rsid w:val="007B16D9"/>
    <w:rsid w:val="0080338A"/>
    <w:rsid w:val="00815C44"/>
    <w:rsid w:val="00822EBA"/>
    <w:rsid w:val="00840EA9"/>
    <w:rsid w:val="00843FEB"/>
    <w:rsid w:val="0085172E"/>
    <w:rsid w:val="00862DC6"/>
    <w:rsid w:val="00872FB7"/>
    <w:rsid w:val="00874301"/>
    <w:rsid w:val="00874E6D"/>
    <w:rsid w:val="00877037"/>
    <w:rsid w:val="00893C6C"/>
    <w:rsid w:val="008A1FBA"/>
    <w:rsid w:val="008B525A"/>
    <w:rsid w:val="008C1341"/>
    <w:rsid w:val="008C7505"/>
    <w:rsid w:val="00902723"/>
    <w:rsid w:val="009200F3"/>
    <w:rsid w:val="0093476E"/>
    <w:rsid w:val="00944F41"/>
    <w:rsid w:val="009524D1"/>
    <w:rsid w:val="0095660B"/>
    <w:rsid w:val="00970604"/>
    <w:rsid w:val="00970851"/>
    <w:rsid w:val="00976C37"/>
    <w:rsid w:val="009C0321"/>
    <w:rsid w:val="009D2596"/>
    <w:rsid w:val="009F6609"/>
    <w:rsid w:val="00A12AAE"/>
    <w:rsid w:val="00A176D2"/>
    <w:rsid w:val="00A276C2"/>
    <w:rsid w:val="00A519D9"/>
    <w:rsid w:val="00A555C1"/>
    <w:rsid w:val="00A676D4"/>
    <w:rsid w:val="00A70E00"/>
    <w:rsid w:val="00A753A1"/>
    <w:rsid w:val="00A850A8"/>
    <w:rsid w:val="00AA5209"/>
    <w:rsid w:val="00AB0915"/>
    <w:rsid w:val="00AC6398"/>
    <w:rsid w:val="00AD4CFB"/>
    <w:rsid w:val="00AD5DB5"/>
    <w:rsid w:val="00AF17F9"/>
    <w:rsid w:val="00AF3826"/>
    <w:rsid w:val="00B01EAC"/>
    <w:rsid w:val="00B61826"/>
    <w:rsid w:val="00B96832"/>
    <w:rsid w:val="00B970FC"/>
    <w:rsid w:val="00BA0FF9"/>
    <w:rsid w:val="00BA6C95"/>
    <w:rsid w:val="00BE1792"/>
    <w:rsid w:val="00BF2FF6"/>
    <w:rsid w:val="00BF5F3D"/>
    <w:rsid w:val="00C02E9E"/>
    <w:rsid w:val="00C05518"/>
    <w:rsid w:val="00C05EB1"/>
    <w:rsid w:val="00C07046"/>
    <w:rsid w:val="00C36840"/>
    <w:rsid w:val="00C7138E"/>
    <w:rsid w:val="00C817BD"/>
    <w:rsid w:val="00C97FBA"/>
    <w:rsid w:val="00CB738D"/>
    <w:rsid w:val="00CC25FE"/>
    <w:rsid w:val="00CD7C34"/>
    <w:rsid w:val="00D14323"/>
    <w:rsid w:val="00D22914"/>
    <w:rsid w:val="00D26A27"/>
    <w:rsid w:val="00D365DB"/>
    <w:rsid w:val="00D457D4"/>
    <w:rsid w:val="00D53077"/>
    <w:rsid w:val="00D6630E"/>
    <w:rsid w:val="00D825D0"/>
    <w:rsid w:val="00D9316F"/>
    <w:rsid w:val="00DB172C"/>
    <w:rsid w:val="00DB23FC"/>
    <w:rsid w:val="00DD0575"/>
    <w:rsid w:val="00DD12EE"/>
    <w:rsid w:val="00DD3990"/>
    <w:rsid w:val="00DF4BAE"/>
    <w:rsid w:val="00E14000"/>
    <w:rsid w:val="00E143EB"/>
    <w:rsid w:val="00E32770"/>
    <w:rsid w:val="00E75B4B"/>
    <w:rsid w:val="00E82E80"/>
    <w:rsid w:val="00EA0A8F"/>
    <w:rsid w:val="00EB7D4E"/>
    <w:rsid w:val="00ED1CA0"/>
    <w:rsid w:val="00EF57AE"/>
    <w:rsid w:val="00F16EA4"/>
    <w:rsid w:val="00F30BC2"/>
    <w:rsid w:val="00F3385D"/>
    <w:rsid w:val="00F47976"/>
    <w:rsid w:val="00F61FA4"/>
    <w:rsid w:val="00F71272"/>
    <w:rsid w:val="00F72EA7"/>
    <w:rsid w:val="00F7672B"/>
    <w:rsid w:val="00FA108B"/>
    <w:rsid w:val="00FA1605"/>
    <w:rsid w:val="00FD4F54"/>
    <w:rsid w:val="00FD709D"/>
    <w:rsid w:val="00FF2825"/>
    <w:rsid w:val="00FF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019AC"/>
  <w15:chartTrackingRefBased/>
  <w15:docId w15:val="{A1B51664-23D9-4953-97BC-3FEADCC1D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A753A1"/>
    <w:pPr>
      <w:spacing w:after="200" w:line="276" w:lineRule="auto"/>
    </w:p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ED1CA0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C97FB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C97FBA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C97FBA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97FB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97FBA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97F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97FBA"/>
    <w:rPr>
      <w:rFonts w:ascii="Segoe UI" w:hAnsi="Segoe UI" w:cs="Segoe UI"/>
      <w:sz w:val="18"/>
      <w:szCs w:val="18"/>
    </w:rPr>
  </w:style>
  <w:style w:type="character" w:styleId="Hipersaitas">
    <w:name w:val="Hyperlink"/>
    <w:basedOn w:val="Numatytasispastraiposriftas"/>
    <w:uiPriority w:val="99"/>
    <w:unhideWhenUsed/>
    <w:rsid w:val="009200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ksim.afanasjev@vrm.l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ristina.jurksiene@vrm.l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E89B5-AFB3-4D5A-B8DA-E9409DC9C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4963</Words>
  <Characters>2830</Characters>
  <Application>Microsoft Office Word</Application>
  <DocSecurity>0</DocSecurity>
  <Lines>23</Lines>
  <Paragraphs>15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Griškienė</dc:creator>
  <cp:keywords/>
  <dc:description/>
  <cp:lastModifiedBy>Kristina Jurkšienė</cp:lastModifiedBy>
  <cp:revision>3</cp:revision>
  <cp:lastPrinted>2019-06-17T09:32:00Z</cp:lastPrinted>
  <dcterms:created xsi:type="dcterms:W3CDTF">2020-08-12T12:54:00Z</dcterms:created>
  <dcterms:modified xsi:type="dcterms:W3CDTF">2020-08-12T13:01:00Z</dcterms:modified>
</cp:coreProperties>
</file>